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2DF3" w14:textId="77777777" w:rsidR="00AB2FBE" w:rsidRPr="00597EB5" w:rsidRDefault="00AB2FBE" w:rsidP="00F462D2">
      <w:pPr>
        <w:spacing w:line="360" w:lineRule="auto"/>
        <w:rPr>
          <w:lang w:val="es-ES"/>
        </w:rPr>
      </w:pPr>
    </w:p>
    <w:p w14:paraId="41F778C7" w14:textId="77777777" w:rsidR="00AB2FBE" w:rsidRPr="00F462D2" w:rsidRDefault="00AB2FBE" w:rsidP="00F462D2">
      <w:pPr>
        <w:spacing w:line="360" w:lineRule="auto"/>
      </w:pPr>
    </w:p>
    <w:p w14:paraId="4DE1384B" w14:textId="77777777" w:rsidR="00AB2FBE" w:rsidRPr="00F462D2" w:rsidRDefault="00AB2FBE" w:rsidP="00F462D2">
      <w:pPr>
        <w:spacing w:line="360" w:lineRule="auto"/>
      </w:pPr>
    </w:p>
    <w:p w14:paraId="54397275" w14:textId="77777777" w:rsidR="00AB2FBE" w:rsidRPr="00F462D2" w:rsidRDefault="00AB2FBE" w:rsidP="00F462D2">
      <w:pPr>
        <w:spacing w:line="360" w:lineRule="auto"/>
      </w:pPr>
    </w:p>
    <w:p w14:paraId="3AE8CAD8" w14:textId="77777777" w:rsidR="00AB2FBE" w:rsidRPr="00F462D2" w:rsidRDefault="00AB2FBE" w:rsidP="00F462D2">
      <w:pPr>
        <w:spacing w:line="360" w:lineRule="auto"/>
      </w:pPr>
    </w:p>
    <w:p w14:paraId="0FBAA03B" w14:textId="77777777" w:rsidR="00AB2FBE" w:rsidRPr="00F462D2" w:rsidRDefault="00AB2FBE" w:rsidP="00F462D2">
      <w:pPr>
        <w:spacing w:line="360" w:lineRule="auto"/>
      </w:pPr>
    </w:p>
    <w:p w14:paraId="05A1B028" w14:textId="77777777" w:rsidR="00AB2FBE" w:rsidRPr="00F462D2" w:rsidRDefault="00AB2FBE" w:rsidP="00F462D2">
      <w:pPr>
        <w:spacing w:line="360" w:lineRule="auto"/>
      </w:pPr>
    </w:p>
    <w:p w14:paraId="574C137D" w14:textId="77777777" w:rsidR="00D14CD8" w:rsidRDefault="00D14CD8" w:rsidP="00D14CD8"/>
    <w:p w14:paraId="6E00CC06" w14:textId="2DCAE566" w:rsidR="006E0323" w:rsidRPr="00791420" w:rsidRDefault="00791420" w:rsidP="00791420">
      <w:pPr>
        <w:spacing w:line="360" w:lineRule="auto"/>
        <w:ind w:left="1701" w:right="1984"/>
        <w:jc w:val="center"/>
        <w:rPr>
          <w:caps/>
          <w:color w:val="4F81BD"/>
          <w:spacing w:val="10"/>
          <w:kern w:val="28"/>
          <w:sz w:val="28"/>
          <w:lang w:val="es-ES"/>
        </w:rPr>
      </w:pPr>
      <w:r>
        <w:rPr>
          <w:caps/>
          <w:color w:val="4F81BD"/>
          <w:spacing w:val="10"/>
          <w:kern w:val="28"/>
          <w:sz w:val="28"/>
        </w:rPr>
        <w:t>Руководство администратора</w:t>
      </w:r>
      <w:r w:rsidR="00D14CD8" w:rsidRPr="00D54F14">
        <w:rPr>
          <w:caps/>
          <w:color w:val="4F81BD"/>
          <w:spacing w:val="10"/>
          <w:kern w:val="28"/>
          <w:sz w:val="28"/>
          <w:lang w:val="es-ES"/>
        </w:rPr>
        <w:t xml:space="preserve"> </w:t>
      </w:r>
      <w:r w:rsidR="005B033B">
        <w:rPr>
          <w:caps/>
          <w:color w:val="4F81BD"/>
          <w:spacing w:val="10"/>
          <w:kern w:val="28"/>
          <w:sz w:val="28"/>
        </w:rPr>
        <w:t>Платформы речевая аналитика</w:t>
      </w:r>
    </w:p>
    <w:p w14:paraId="2F9FFF03" w14:textId="77777777" w:rsidR="006E0323" w:rsidRPr="00D54F14" w:rsidRDefault="006E0323" w:rsidP="006E0323">
      <w:pPr>
        <w:tabs>
          <w:tab w:val="left" w:pos="2440"/>
        </w:tabs>
      </w:pPr>
    </w:p>
    <w:p w14:paraId="2806E13F" w14:textId="77777777" w:rsidR="006E0323" w:rsidRPr="00D54F14" w:rsidRDefault="006E0323" w:rsidP="006E0323">
      <w:pPr>
        <w:tabs>
          <w:tab w:val="left" w:pos="2440"/>
        </w:tabs>
      </w:pPr>
    </w:p>
    <w:p w14:paraId="2AFBE87B" w14:textId="77777777" w:rsidR="006E0323" w:rsidRPr="00D54F14" w:rsidRDefault="006E0323" w:rsidP="006E0323"/>
    <w:p w14:paraId="1D12922C" w14:textId="77777777" w:rsidR="006E0323" w:rsidRPr="00D54F14" w:rsidRDefault="006E0323" w:rsidP="006E0323"/>
    <w:p w14:paraId="6C7E7381" w14:textId="77777777" w:rsidR="006E0323" w:rsidRPr="00D54F14" w:rsidRDefault="006E0323" w:rsidP="006E0323"/>
    <w:p w14:paraId="1773A2C2" w14:textId="77777777" w:rsidR="007B24B7" w:rsidRPr="00D54F14" w:rsidRDefault="007B24B7" w:rsidP="006E0323">
      <w:pPr>
        <w:tabs>
          <w:tab w:val="left" w:pos="4090"/>
        </w:tabs>
        <w:sectPr w:rsidR="007B24B7" w:rsidRPr="00D54F14" w:rsidSect="007E6D96">
          <w:footerReference w:type="default" r:id="rId9"/>
          <w:headerReference w:type="first" r:id="rId10"/>
          <w:pgSz w:w="11906" w:h="16838"/>
          <w:pgMar w:top="2410" w:right="850" w:bottom="1134" w:left="1134" w:header="277" w:footer="708" w:gutter="0"/>
          <w:cols w:space="708"/>
          <w:titlePg/>
          <w:docGrid w:linePitch="360"/>
        </w:sectPr>
      </w:pPr>
    </w:p>
    <w:sdt>
      <w:sdtPr>
        <w:rPr>
          <w:b/>
          <w:bCs/>
          <w:caps/>
        </w:rPr>
        <w:id w:val="-1390110255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p w14:paraId="51D252E4" w14:textId="77777777" w:rsidR="00994CD2" w:rsidRPr="00D54F14" w:rsidRDefault="00994CD2">
          <w:r w:rsidRPr="00D54F14">
            <w:t>Оглавление</w:t>
          </w:r>
        </w:p>
        <w:p w14:paraId="35713EAE" w14:textId="77777777" w:rsidR="000905FC" w:rsidRDefault="00994CD2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54F14">
            <w:rPr>
              <w:lang w:val="en-US"/>
            </w:rPr>
            <w:fldChar w:fldCharType="begin"/>
          </w:r>
          <w:r w:rsidRPr="00D54F14">
            <w:instrText xml:space="preserve"> TOC \o "1-3" \h \z \u </w:instrText>
          </w:r>
          <w:r w:rsidRPr="00D54F14">
            <w:rPr>
              <w:lang w:val="en-US"/>
            </w:rPr>
            <w:fldChar w:fldCharType="separate"/>
          </w:r>
          <w:hyperlink w:anchor="_Toc95183212" w:history="1">
            <w:r w:rsidR="000905FC" w:rsidRPr="0039424B">
              <w:rPr>
                <w:rStyle w:val="aff0"/>
                <w:noProof/>
              </w:rPr>
              <w:t>1</w:t>
            </w:r>
            <w:r w:rsidR="000905F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905FC" w:rsidRPr="0039424B">
              <w:rPr>
                <w:rStyle w:val="aff0"/>
                <w:noProof/>
              </w:rPr>
              <w:t>Введение</w:t>
            </w:r>
            <w:r w:rsidR="000905FC">
              <w:rPr>
                <w:noProof/>
                <w:webHidden/>
              </w:rPr>
              <w:tab/>
            </w:r>
            <w:r w:rsidR="000905FC">
              <w:rPr>
                <w:noProof/>
                <w:webHidden/>
              </w:rPr>
              <w:fldChar w:fldCharType="begin"/>
            </w:r>
            <w:r w:rsidR="000905FC">
              <w:rPr>
                <w:noProof/>
                <w:webHidden/>
              </w:rPr>
              <w:instrText xml:space="preserve"> PAGEREF _Toc95183212 \h </w:instrText>
            </w:r>
            <w:r w:rsidR="000905FC">
              <w:rPr>
                <w:noProof/>
                <w:webHidden/>
              </w:rPr>
            </w:r>
            <w:r w:rsidR="000905FC">
              <w:rPr>
                <w:noProof/>
                <w:webHidden/>
              </w:rPr>
              <w:fldChar w:fldCharType="separate"/>
            </w:r>
            <w:r w:rsidR="000905FC">
              <w:rPr>
                <w:noProof/>
                <w:webHidden/>
              </w:rPr>
              <w:t>3</w:t>
            </w:r>
            <w:r w:rsidR="000905FC">
              <w:rPr>
                <w:noProof/>
                <w:webHidden/>
              </w:rPr>
              <w:fldChar w:fldCharType="end"/>
            </w:r>
          </w:hyperlink>
        </w:p>
        <w:p w14:paraId="547E5D2C" w14:textId="77777777" w:rsidR="000905FC" w:rsidRDefault="000905FC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13" w:history="1">
            <w:r w:rsidRPr="0039424B">
              <w:rPr>
                <w:rStyle w:val="aff0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Оборудование и программное обеспечение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C93129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14" w:history="1">
            <w:r w:rsidRPr="0039424B">
              <w:rPr>
                <w:rStyle w:val="aff0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Перечень программного обеспечения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FB302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15" w:history="1">
            <w:r w:rsidRPr="0039424B">
              <w:rPr>
                <w:rStyle w:val="aff0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Создание нового кластера ПРА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327A5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16" w:history="1">
            <w:r w:rsidRPr="0039424B">
              <w:rPr>
                <w:rStyle w:val="aff0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Добавление рабочих нод ПРА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84CF91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17" w:history="1">
            <w:r w:rsidRPr="0039424B">
              <w:rPr>
                <w:rStyle w:val="aff0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Настройка нового кластера ПРА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BB36F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18" w:history="1">
            <w:r w:rsidRPr="0039424B">
              <w:rPr>
                <w:rStyle w:val="aff0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Запуск кластера ПРА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F8748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19" w:history="1">
            <w:r w:rsidRPr="0039424B">
              <w:rPr>
                <w:rStyle w:val="aff0"/>
                <w:noProof/>
              </w:rPr>
              <w:t>2.6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Перезапуск и обновление контейнера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B5CCD1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0" w:history="1">
            <w:r w:rsidRPr="0039424B">
              <w:rPr>
                <w:rStyle w:val="aff0"/>
                <w:noProof/>
              </w:rPr>
              <w:t>2.7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Масштабирование контейнеров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7F4AD7" w14:textId="77777777" w:rsidR="000905FC" w:rsidRDefault="000905FC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1" w:history="1">
            <w:r w:rsidRPr="0039424B">
              <w:rPr>
                <w:rStyle w:val="aff0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Основная конфигурация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66D693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2" w:history="1">
            <w:r w:rsidRPr="0039424B">
              <w:rPr>
                <w:rStyle w:val="aff0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Конфигурационный файл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428F48" w14:textId="77777777" w:rsidR="000905FC" w:rsidRDefault="000905FC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3" w:history="1">
            <w:r w:rsidRPr="0039424B">
              <w:rPr>
                <w:rStyle w:val="aff0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Программное обеспечение 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F9ABD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4" w:history="1">
            <w:r w:rsidRPr="0039424B">
              <w:rPr>
                <w:rStyle w:val="aff0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Конфигурационный файл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603FD7" w14:textId="77777777" w:rsidR="000905FC" w:rsidRDefault="000905FC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5" w:history="1">
            <w:r w:rsidRPr="0039424B">
              <w:rPr>
                <w:rStyle w:val="aff0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Программное обеспечение App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7E0C9F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6" w:history="1">
            <w:r w:rsidRPr="0039424B">
              <w:rPr>
                <w:rStyle w:val="aff0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конфигурационный файл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710CC" w14:textId="77777777" w:rsidR="000905FC" w:rsidRDefault="000905FC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7" w:history="1">
            <w:r w:rsidRPr="0039424B">
              <w:rPr>
                <w:rStyle w:val="aff0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Программное обеспечение 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C1E34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8" w:history="1">
            <w:r w:rsidRPr="0039424B">
              <w:rPr>
                <w:rStyle w:val="aff0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Конфигурационный файл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F7E4A" w14:textId="77777777" w:rsidR="000905FC" w:rsidRDefault="000905FC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29" w:history="1">
            <w:r w:rsidRPr="0039424B">
              <w:rPr>
                <w:rStyle w:val="aff0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Программное обеспечение AS</w:t>
            </w:r>
            <w:r w:rsidRPr="0039424B">
              <w:rPr>
                <w:rStyle w:val="aff0"/>
                <w:noProof/>
                <w:lang w:val="en-US"/>
              </w:rPr>
              <w:t>R PROXY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CCCF13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30" w:history="1">
            <w:r w:rsidRPr="0039424B">
              <w:rPr>
                <w:rStyle w:val="aff0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Конфигурационный файл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0DEDA" w14:textId="77777777" w:rsidR="000905FC" w:rsidRDefault="000905FC">
          <w:pPr>
            <w:pStyle w:val="11"/>
            <w:tabs>
              <w:tab w:val="left" w:pos="40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31" w:history="1">
            <w:r w:rsidRPr="0039424B">
              <w:rPr>
                <w:rStyle w:val="aff0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Мониторинг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20798" w14:textId="77777777" w:rsidR="000905FC" w:rsidRDefault="000905FC">
          <w:pPr>
            <w:pStyle w:val="23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83232" w:history="1">
            <w:r w:rsidRPr="0039424B">
              <w:rPr>
                <w:rStyle w:val="aff0"/>
                <w:noProof/>
              </w:rPr>
              <w:t>8.1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39424B">
              <w:rPr>
                <w:rStyle w:val="aff0"/>
                <w:noProof/>
              </w:rPr>
              <w:t>Управление нагрузкой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_Toc95183232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C4ACE9" w14:textId="0C1FE120" w:rsidR="00994CD2" w:rsidRPr="00D54F14" w:rsidRDefault="00994CD2">
          <w:pPr>
            <w:rPr>
              <w:b/>
              <w:bCs/>
            </w:rPr>
          </w:pPr>
          <w:r w:rsidRPr="00D54F14">
            <w:rPr>
              <w:b/>
              <w:bCs/>
            </w:rPr>
            <w:fldChar w:fldCharType="end"/>
          </w:r>
        </w:p>
      </w:sdtContent>
    </w:sdt>
    <w:p w14:paraId="29A62405" w14:textId="6F3DBDB3" w:rsidR="00994CD2" w:rsidRPr="00D54F14" w:rsidRDefault="00B155F5" w:rsidP="001B3005">
      <w:r w:rsidRPr="00D54F14">
        <w:br w:type="page"/>
      </w:r>
      <w:bookmarkStart w:id="0" w:name="_GoBack"/>
      <w:bookmarkEnd w:id="0"/>
    </w:p>
    <w:p w14:paraId="65C0AA0F" w14:textId="77777777" w:rsidR="00917DFD" w:rsidRPr="00D54F14" w:rsidRDefault="00917DFD" w:rsidP="00994CD2">
      <w:pPr>
        <w:pStyle w:val="1"/>
      </w:pPr>
      <w:bookmarkStart w:id="1" w:name="_Toc95183212"/>
      <w:r w:rsidRPr="00D54F14">
        <w:lastRenderedPageBreak/>
        <w:t>Введение</w:t>
      </w:r>
      <w:bookmarkEnd w:id="1"/>
    </w:p>
    <w:p w14:paraId="2B48DDEA" w14:textId="02154D29" w:rsidR="00711AD1" w:rsidRPr="00D54F14" w:rsidRDefault="00936092" w:rsidP="00917DFD">
      <w:r w:rsidRPr="00D54F14">
        <w:t xml:space="preserve">Данное руководство описывает </w:t>
      </w:r>
      <w:r w:rsidR="002533D0" w:rsidRPr="00D54F14">
        <w:t xml:space="preserve">основные </w:t>
      </w:r>
      <w:r w:rsidRPr="00D54F14">
        <w:t xml:space="preserve">сценарии </w:t>
      </w:r>
      <w:r w:rsidR="002533D0" w:rsidRPr="00D54F14">
        <w:t xml:space="preserve">по управлению </w:t>
      </w:r>
      <w:r w:rsidR="005B033B">
        <w:rPr>
          <w:b/>
        </w:rPr>
        <w:t>Платформой Речевая аналитика</w:t>
      </w:r>
      <w:r w:rsidR="00CD2B21">
        <w:rPr>
          <w:b/>
        </w:rPr>
        <w:t xml:space="preserve"> </w:t>
      </w:r>
      <w:r w:rsidR="00B54DE0" w:rsidRPr="00D54F14">
        <w:t>(далее веб-</w:t>
      </w:r>
      <w:r w:rsidR="00CC47C1" w:rsidRPr="00D54F14">
        <w:t>интерфейс</w:t>
      </w:r>
      <w:r w:rsidR="00B54DE0" w:rsidRPr="00D54F14">
        <w:t>)</w:t>
      </w:r>
      <w:r w:rsidR="001C7187" w:rsidRPr="00D54F14">
        <w:t>.</w:t>
      </w:r>
    </w:p>
    <w:p w14:paraId="7BE657BC" w14:textId="386736B4" w:rsidR="005A3507" w:rsidRPr="00D54F14" w:rsidRDefault="00EA7556" w:rsidP="005A3507">
      <w:pPr>
        <w:pStyle w:val="1"/>
      </w:pPr>
      <w:bookmarkStart w:id="2" w:name="_Роли_и_пользователи"/>
      <w:bookmarkStart w:id="3" w:name="_Роли_и_пользователи_1"/>
      <w:bookmarkStart w:id="4" w:name="_Toc95183213"/>
      <w:bookmarkEnd w:id="2"/>
      <w:bookmarkEnd w:id="3"/>
      <w:r>
        <w:t>Оборудование</w:t>
      </w:r>
      <w:r w:rsidR="00543A67">
        <w:t xml:space="preserve"> и программное обеспечение</w:t>
      </w:r>
      <w:bookmarkEnd w:id="4"/>
    </w:p>
    <w:p w14:paraId="2FD75CAD" w14:textId="5AC49840" w:rsidR="00342603" w:rsidRDefault="00EA7556" w:rsidP="00342603">
      <w:r>
        <w:t xml:space="preserve">ПРА использует программное обеспечение </w:t>
      </w:r>
      <w:proofErr w:type="spellStart"/>
      <w:r>
        <w:t>Docker</w:t>
      </w:r>
      <w:proofErr w:type="spellEnd"/>
      <w:r w:rsidRPr="00EA7556">
        <w:t xml:space="preserve"> </w:t>
      </w:r>
      <w:r>
        <w:t>для управления компонентами Системы.</w:t>
      </w:r>
    </w:p>
    <w:p w14:paraId="4311C6C3" w14:textId="5B9F2E71" w:rsidR="00EA7556" w:rsidRDefault="00EA7556" w:rsidP="00342603">
      <w:r>
        <w:t>В качестве основного управляющего оркестратора используется</w:t>
      </w:r>
      <w:r w:rsidRPr="00EA7556">
        <w:t xml:space="preserve"> </w:t>
      </w:r>
      <w:r>
        <w:t xml:space="preserve">программное обеспечение </w:t>
      </w:r>
      <w:proofErr w:type="spellStart"/>
      <w:r>
        <w:t>Docker</w:t>
      </w:r>
      <w:proofErr w:type="spellEnd"/>
      <w:r w:rsidRPr="00EA7556">
        <w:t xml:space="preserve"> </w:t>
      </w:r>
      <w:proofErr w:type="spellStart"/>
      <w:r>
        <w:t>Swarm</w:t>
      </w:r>
      <w:proofErr w:type="spellEnd"/>
      <w:r w:rsidRPr="00EA7556">
        <w:t xml:space="preserve"> </w:t>
      </w:r>
      <w:r>
        <w:t>в режиме кластера.</w:t>
      </w:r>
    </w:p>
    <w:p w14:paraId="04C57D2C" w14:textId="40602457" w:rsidR="00EA7556" w:rsidRDefault="00EA7556" w:rsidP="00342603">
      <w:r>
        <w:t>Для обеспечения минимальной отказоустойчивости требуется:</w:t>
      </w:r>
    </w:p>
    <w:p w14:paraId="435EF32C" w14:textId="08BD9D33" w:rsidR="00EA7556" w:rsidRDefault="00EA7556" w:rsidP="00342603">
      <w:r>
        <w:t>Сервер WEB</w:t>
      </w:r>
      <w:r w:rsidRPr="00EA7556">
        <w:t xml:space="preserve"> </w:t>
      </w:r>
      <w:r>
        <w:t>приложений в количестве 2 шт.</w:t>
      </w:r>
    </w:p>
    <w:p w14:paraId="25952FE5" w14:textId="19C0D27B" w:rsidR="00EA7556" w:rsidRDefault="00EA7556" w:rsidP="00342603">
      <w:r>
        <w:t xml:space="preserve">Сервер </w:t>
      </w:r>
      <w:proofErr w:type="spellStart"/>
      <w:r>
        <w:t>App</w:t>
      </w:r>
      <w:proofErr w:type="spellEnd"/>
      <w:r w:rsidRPr="00EA7556">
        <w:t xml:space="preserve"> </w:t>
      </w:r>
      <w:r>
        <w:t>приложений и Речевого анализа в количестве 2 шт.</w:t>
      </w:r>
    </w:p>
    <w:p w14:paraId="71C84B22" w14:textId="4F08AB35" w:rsidR="00EA7556" w:rsidRDefault="00EA7556" w:rsidP="00342603">
      <w:r>
        <w:t>Сервер управления в количестве 1 шт.</w:t>
      </w:r>
    </w:p>
    <w:p w14:paraId="10ADCDD1" w14:textId="20015245" w:rsidR="00EA7556" w:rsidRDefault="00EA7556" w:rsidP="00EA7556">
      <w:pPr>
        <w:pStyle w:val="2"/>
      </w:pPr>
      <w:bookmarkStart w:id="5" w:name="_Toc95183214"/>
      <w:r>
        <w:t>Перечень программного обеспечения</w:t>
      </w:r>
      <w:bookmarkEnd w:id="5"/>
    </w:p>
    <w:p w14:paraId="76BD84EB" w14:textId="007F8DDB" w:rsidR="00EA7556" w:rsidRPr="0091290E" w:rsidRDefault="00DB2C33" w:rsidP="00EA7556">
      <w:pPr>
        <w:ind w:left="284"/>
      </w:pPr>
      <w:proofErr w:type="spellStart"/>
      <w:r>
        <w:t>Docker</w:t>
      </w:r>
      <w:proofErr w:type="spellEnd"/>
      <w:r w:rsidRPr="0091290E">
        <w:t xml:space="preserve"> </w:t>
      </w:r>
      <w:r>
        <w:t>v</w:t>
      </w:r>
      <w:r w:rsidRPr="0091290E">
        <w:t>.1.19.03</w:t>
      </w:r>
      <w:r w:rsidR="0091290E" w:rsidRPr="00A21DB1">
        <w:t xml:space="preserve"> ПО должно быть установлено на всех серверах.</w:t>
      </w:r>
    </w:p>
    <w:p w14:paraId="692EE4ED" w14:textId="23BC84A0" w:rsidR="00DB2C33" w:rsidRPr="00323EC6" w:rsidRDefault="00DB2C33" w:rsidP="00EA7556">
      <w:pPr>
        <w:ind w:left="284"/>
        <w:rPr>
          <w:lang w:val="en-US"/>
        </w:rPr>
      </w:pPr>
      <w:r w:rsidRPr="00323EC6">
        <w:rPr>
          <w:lang w:val="en-US"/>
        </w:rPr>
        <w:t>Nginx v.1.16.1</w:t>
      </w:r>
    </w:p>
    <w:p w14:paraId="1238B443" w14:textId="6D2E3D4A" w:rsidR="00DB2C33" w:rsidRPr="00323EC6" w:rsidRDefault="00EC3C4A" w:rsidP="0091290E">
      <w:pPr>
        <w:ind w:left="284"/>
        <w:rPr>
          <w:lang w:val="en-US"/>
        </w:rPr>
      </w:pPr>
      <w:r w:rsidRPr="00323EC6">
        <w:rPr>
          <w:lang w:val="en-US"/>
        </w:rPr>
        <w:t>Postgres</w:t>
      </w:r>
      <w:r w:rsidR="0091290E" w:rsidRPr="00323EC6">
        <w:rPr>
          <w:lang w:val="en-US"/>
        </w:rPr>
        <w:t xml:space="preserve"> v.12.2</w:t>
      </w:r>
    </w:p>
    <w:p w14:paraId="02720CD7" w14:textId="7D3F9CF1" w:rsidR="00886E45" w:rsidRPr="00323EC6" w:rsidRDefault="00EC3C4A" w:rsidP="00E87367">
      <w:pPr>
        <w:ind w:left="284"/>
        <w:rPr>
          <w:lang w:val="en-US"/>
        </w:rPr>
      </w:pPr>
      <w:r w:rsidRPr="00323EC6">
        <w:rPr>
          <w:lang w:val="en-US"/>
        </w:rPr>
        <w:t>MongoDB</w:t>
      </w:r>
      <w:r w:rsidR="0091290E" w:rsidRPr="00323EC6">
        <w:rPr>
          <w:lang w:val="en-US"/>
        </w:rPr>
        <w:t xml:space="preserve"> v.4.2.3</w:t>
      </w:r>
    </w:p>
    <w:p w14:paraId="1A9CE945" w14:textId="62839D0C" w:rsidR="00EA7556" w:rsidRPr="00886E45" w:rsidRDefault="00886E45" w:rsidP="00886E45">
      <w:pPr>
        <w:ind w:left="284"/>
      </w:pPr>
      <w:r w:rsidRPr="0079004B">
        <w:t>Программное обеспечение ПРА поставляется в виде архива с конфигурациями и образами контейнеров.</w:t>
      </w:r>
    </w:p>
    <w:p w14:paraId="603AE299" w14:textId="7A3F28B9" w:rsidR="00EA7556" w:rsidRDefault="00EA7556" w:rsidP="00EA7556">
      <w:pPr>
        <w:pStyle w:val="2"/>
      </w:pPr>
      <w:bookmarkStart w:id="6" w:name="_Вход_и_авторизация"/>
      <w:bookmarkStart w:id="7" w:name="_Toc95183215"/>
      <w:bookmarkEnd w:id="6"/>
      <w:r>
        <w:t xml:space="preserve">Создание нового кластера </w:t>
      </w:r>
      <w:r w:rsidR="002451AA">
        <w:t>ПРА</w:t>
      </w:r>
      <w:bookmarkEnd w:id="7"/>
    </w:p>
    <w:p w14:paraId="4A996312" w14:textId="77777777" w:rsidR="00FD4A0F" w:rsidRPr="00A21DB1" w:rsidRDefault="00EA7556" w:rsidP="00FD4A0F">
      <w:pPr>
        <w:ind w:left="284"/>
      </w:pPr>
      <w:r w:rsidRPr="00A21DB1">
        <w:t>Для создания к</w:t>
      </w:r>
      <w:r w:rsidR="0091290E" w:rsidRPr="00A21DB1">
        <w:t>ластера на сервере управления необходимо выполнить команду</w:t>
      </w:r>
      <w:r w:rsidR="006257F3" w:rsidRPr="006257F3">
        <w:t xml:space="preserve"> </w:t>
      </w:r>
      <w:r w:rsidR="006257F3" w:rsidRPr="00A21DB1">
        <w:t>инициализации</w:t>
      </w:r>
      <w:r w:rsidR="00FD4A0F" w:rsidRPr="00A21DB1">
        <w:t>:</w:t>
      </w:r>
    </w:p>
    <w:p w14:paraId="1E4A7B37" w14:textId="30766F52" w:rsidR="0091290E" w:rsidRPr="0091290E" w:rsidRDefault="0091290E" w:rsidP="00FD4A0F">
      <w:pPr>
        <w:spacing w:before="100" w:beforeAutospacing="1" w:after="100" w:afterAutospacing="1"/>
        <w:ind w:left="284" w:firstLine="424"/>
      </w:pPr>
      <w:proofErr w:type="spellStart"/>
      <w:r w:rsidRPr="0091290E">
        <w:t>docker</w:t>
      </w:r>
      <w:proofErr w:type="spellEnd"/>
      <w:r w:rsidRPr="0091290E">
        <w:t xml:space="preserve"> </w:t>
      </w:r>
      <w:proofErr w:type="spellStart"/>
      <w:r w:rsidRPr="0091290E">
        <w:t>swarm</w:t>
      </w:r>
      <w:proofErr w:type="spellEnd"/>
      <w:r w:rsidRPr="0091290E">
        <w:t xml:space="preserve"> </w:t>
      </w:r>
      <w:proofErr w:type="spellStart"/>
      <w:r w:rsidRPr="0091290E">
        <w:t>init</w:t>
      </w:r>
      <w:proofErr w:type="spellEnd"/>
    </w:p>
    <w:p w14:paraId="4C7F9A97" w14:textId="29917FAE" w:rsidR="0091290E" w:rsidRPr="006257F3" w:rsidRDefault="006257F3" w:rsidP="00EA7556">
      <w:pPr>
        <w:ind w:left="284"/>
      </w:pPr>
      <w:r w:rsidRPr="00A21DB1">
        <w:t>После успешного выполнения команды появится команда</w:t>
      </w:r>
      <w:r w:rsidRPr="006257F3">
        <w:t xml:space="preserve"> </w:t>
      </w:r>
      <w:r w:rsidRPr="00A21DB1">
        <w:t xml:space="preserve">для добавления рабочих </w:t>
      </w:r>
      <w:proofErr w:type="spellStart"/>
      <w:r w:rsidRPr="00A21DB1">
        <w:t>нод</w:t>
      </w:r>
      <w:proofErr w:type="spellEnd"/>
      <w:r w:rsidRPr="00A21DB1">
        <w:t>.</w:t>
      </w:r>
    </w:p>
    <w:p w14:paraId="6258874B" w14:textId="4CF0EE10" w:rsidR="006257F3" w:rsidRPr="00A21DB1" w:rsidRDefault="006257F3" w:rsidP="00FD4A0F">
      <w:pPr>
        <w:ind w:left="284" w:firstLine="424"/>
      </w:pPr>
      <w:proofErr w:type="spellStart"/>
      <w:r w:rsidRPr="006257F3">
        <w:t>docker</w:t>
      </w:r>
      <w:proofErr w:type="spellEnd"/>
      <w:r w:rsidRPr="00A21DB1">
        <w:t xml:space="preserve"> </w:t>
      </w:r>
      <w:proofErr w:type="spellStart"/>
      <w:r w:rsidRPr="006257F3">
        <w:t>swarm</w:t>
      </w:r>
      <w:proofErr w:type="spellEnd"/>
      <w:r w:rsidRPr="00A21DB1">
        <w:t xml:space="preserve"> </w:t>
      </w:r>
      <w:proofErr w:type="spellStart"/>
      <w:r w:rsidRPr="006257F3">
        <w:t>join</w:t>
      </w:r>
      <w:proofErr w:type="spellEnd"/>
      <w:r w:rsidRPr="00A21DB1">
        <w:t xml:space="preserve"> –</w:t>
      </w:r>
      <w:proofErr w:type="spellStart"/>
      <w:r w:rsidRPr="006257F3">
        <w:t>token</w:t>
      </w:r>
      <w:proofErr w:type="spellEnd"/>
      <w:r w:rsidRPr="00A21DB1">
        <w:t xml:space="preserve"> </w:t>
      </w:r>
      <w:r>
        <w:t>XXXXXXX</w:t>
      </w:r>
    </w:p>
    <w:p w14:paraId="6C33C9CA" w14:textId="69D594BC" w:rsidR="006257F3" w:rsidRPr="006257F3" w:rsidRDefault="006257F3" w:rsidP="006257F3">
      <w:pPr>
        <w:ind w:left="284"/>
      </w:pPr>
      <w:r w:rsidRPr="00A21DB1">
        <w:t>Для</w:t>
      </w:r>
      <w:r w:rsidRPr="006257F3">
        <w:t xml:space="preserve"> </w:t>
      </w:r>
      <w:r w:rsidRPr="00A21DB1">
        <w:t>добавления</w:t>
      </w:r>
      <w:r w:rsidRPr="006257F3">
        <w:t xml:space="preserve"> </w:t>
      </w:r>
      <w:proofErr w:type="gramStart"/>
      <w:r w:rsidRPr="00A21DB1">
        <w:t>контролирующей</w:t>
      </w:r>
      <w:proofErr w:type="gramEnd"/>
      <w:r w:rsidRPr="00A21DB1">
        <w:t xml:space="preserve"> </w:t>
      </w:r>
      <w:proofErr w:type="spellStart"/>
      <w:r w:rsidRPr="00A21DB1">
        <w:t>ноды</w:t>
      </w:r>
      <w:proofErr w:type="spellEnd"/>
      <w:r w:rsidRPr="00A21DB1">
        <w:t xml:space="preserve"> выполните команду:</w:t>
      </w:r>
    </w:p>
    <w:p w14:paraId="70B75B3B" w14:textId="0B4A17F6" w:rsidR="006257F3" w:rsidRPr="00A21DB1" w:rsidRDefault="006257F3" w:rsidP="00FD4A0F">
      <w:pPr>
        <w:ind w:left="284" w:firstLine="424"/>
      </w:pPr>
      <w:proofErr w:type="spellStart"/>
      <w:r w:rsidRPr="006257F3">
        <w:t>docker</w:t>
      </w:r>
      <w:proofErr w:type="spellEnd"/>
      <w:r w:rsidRPr="00A21DB1">
        <w:t xml:space="preserve"> </w:t>
      </w:r>
      <w:proofErr w:type="spellStart"/>
      <w:r w:rsidRPr="006257F3">
        <w:t>swarm</w:t>
      </w:r>
      <w:proofErr w:type="spellEnd"/>
      <w:r w:rsidRPr="00A21DB1">
        <w:t xml:space="preserve"> </w:t>
      </w:r>
      <w:proofErr w:type="spellStart"/>
      <w:r w:rsidRPr="006257F3">
        <w:t>join</w:t>
      </w:r>
      <w:r w:rsidRPr="00A21DB1">
        <w:t>-</w:t>
      </w:r>
      <w:r w:rsidRPr="006257F3">
        <w:t>token</w:t>
      </w:r>
      <w:proofErr w:type="spellEnd"/>
      <w:r w:rsidRPr="00A21DB1">
        <w:t xml:space="preserve"> </w:t>
      </w:r>
      <w:proofErr w:type="spellStart"/>
      <w:r w:rsidRPr="006257F3">
        <w:t>manager</w:t>
      </w:r>
      <w:proofErr w:type="spellEnd"/>
    </w:p>
    <w:p w14:paraId="13C08C19" w14:textId="68CE2960" w:rsidR="006257F3" w:rsidRPr="00A21DB1" w:rsidRDefault="006257F3" w:rsidP="006257F3">
      <w:pPr>
        <w:ind w:left="284"/>
      </w:pPr>
      <w:r w:rsidRPr="00A21DB1">
        <w:t>После успешного выполнения команды появится команда</w:t>
      </w:r>
      <w:r w:rsidRPr="006257F3">
        <w:t xml:space="preserve"> </w:t>
      </w:r>
      <w:r w:rsidRPr="00A21DB1">
        <w:t xml:space="preserve">для добавления управляющих </w:t>
      </w:r>
      <w:proofErr w:type="spellStart"/>
      <w:r w:rsidRPr="00A21DB1">
        <w:t>нод</w:t>
      </w:r>
      <w:proofErr w:type="spellEnd"/>
      <w:r w:rsidRPr="00A21DB1">
        <w:t>.</w:t>
      </w:r>
    </w:p>
    <w:p w14:paraId="1496B577" w14:textId="74BC53BE" w:rsidR="00FD4A0F" w:rsidRPr="00A21DB1" w:rsidRDefault="00FD4A0F" w:rsidP="00FD4A0F">
      <w:pPr>
        <w:ind w:left="284" w:firstLine="424"/>
      </w:pPr>
      <w:proofErr w:type="spellStart"/>
      <w:r w:rsidRPr="006257F3">
        <w:t>docker</w:t>
      </w:r>
      <w:proofErr w:type="spellEnd"/>
      <w:r w:rsidRPr="00A21DB1">
        <w:t xml:space="preserve"> </w:t>
      </w:r>
      <w:proofErr w:type="spellStart"/>
      <w:r w:rsidRPr="006257F3">
        <w:t>swarm</w:t>
      </w:r>
      <w:proofErr w:type="spellEnd"/>
      <w:r w:rsidRPr="00A21DB1">
        <w:t xml:space="preserve"> </w:t>
      </w:r>
      <w:proofErr w:type="spellStart"/>
      <w:r w:rsidRPr="006257F3">
        <w:t>join</w:t>
      </w:r>
      <w:proofErr w:type="spellEnd"/>
      <w:r w:rsidRPr="00A21DB1">
        <w:t xml:space="preserve"> –</w:t>
      </w:r>
      <w:proofErr w:type="spellStart"/>
      <w:r w:rsidRPr="006257F3">
        <w:t>token</w:t>
      </w:r>
      <w:proofErr w:type="spellEnd"/>
      <w:r w:rsidRPr="00A21DB1">
        <w:t xml:space="preserve"> </w:t>
      </w:r>
      <w:r>
        <w:t>XXXXXXX</w:t>
      </w:r>
    </w:p>
    <w:p w14:paraId="48162503" w14:textId="3FFB7A56" w:rsidR="00FD4A0F" w:rsidRPr="00A21DB1" w:rsidRDefault="00FD4A0F" w:rsidP="006257F3">
      <w:pPr>
        <w:ind w:left="284"/>
      </w:pPr>
    </w:p>
    <w:p w14:paraId="2D910F62" w14:textId="0E71CECC" w:rsidR="00FD4A0F" w:rsidRPr="00A21DB1" w:rsidRDefault="00B459F8" w:rsidP="006257F3">
      <w:pPr>
        <w:ind w:left="284"/>
      </w:pPr>
      <w:r w:rsidRPr="00A21DB1">
        <w:t xml:space="preserve">Выполните команды добавления управляющих </w:t>
      </w:r>
      <w:proofErr w:type="spellStart"/>
      <w:r w:rsidRPr="00A21DB1">
        <w:t>нод</w:t>
      </w:r>
      <w:proofErr w:type="spellEnd"/>
      <w:r w:rsidRPr="00A21DB1">
        <w:t xml:space="preserve"> на серверах приложений:</w:t>
      </w:r>
    </w:p>
    <w:p w14:paraId="6304E19A" w14:textId="62A7FA58" w:rsidR="00543A67" w:rsidRPr="00A21DB1" w:rsidRDefault="00B459F8" w:rsidP="005E18FC">
      <w:pPr>
        <w:ind w:left="284"/>
      </w:pPr>
      <w:r w:rsidRPr="00A21DB1">
        <w:t xml:space="preserve">На всех остальных серверах выполните команды по добавлению рабочих </w:t>
      </w:r>
      <w:proofErr w:type="spellStart"/>
      <w:r w:rsidRPr="00A21DB1">
        <w:t>нод</w:t>
      </w:r>
      <w:proofErr w:type="spellEnd"/>
      <w:r w:rsidRPr="00A21DB1">
        <w:t>.</w:t>
      </w:r>
    </w:p>
    <w:p w14:paraId="613BF834" w14:textId="76F3BBE7" w:rsidR="005E18FC" w:rsidRDefault="005E18FC" w:rsidP="005E18FC">
      <w:pPr>
        <w:ind w:left="284"/>
      </w:pPr>
    </w:p>
    <w:p w14:paraId="34440911" w14:textId="4AC81EC0" w:rsidR="009120EE" w:rsidRDefault="009120EE" w:rsidP="009120EE">
      <w:pPr>
        <w:pStyle w:val="2"/>
      </w:pPr>
      <w:bookmarkStart w:id="8" w:name="_Toc95183216"/>
      <w:r>
        <w:t>Добавление рабочих нод ПРА</w:t>
      </w:r>
      <w:bookmarkEnd w:id="8"/>
    </w:p>
    <w:p w14:paraId="3127A92A" w14:textId="68DAF2E3" w:rsidR="009120EE" w:rsidRDefault="009120EE" w:rsidP="009120EE">
      <w:pPr>
        <w:ind w:left="284"/>
      </w:pPr>
      <w:r w:rsidRPr="00A21DB1">
        <w:t xml:space="preserve">Для </w:t>
      </w:r>
      <w:r>
        <w:t>разметки  автоматического размещения контейнеров необходимо использовать метки:</w:t>
      </w:r>
    </w:p>
    <w:p w14:paraId="32A4DBC9" w14:textId="79908861" w:rsidR="009120EE" w:rsidRDefault="009120EE" w:rsidP="009120EE">
      <w:pPr>
        <w:ind w:left="284"/>
      </w:pPr>
    </w:p>
    <w:p w14:paraId="0B595BD0" w14:textId="43FC7130" w:rsidR="009120EE" w:rsidRDefault="009120EE" w:rsidP="009120EE">
      <w:pPr>
        <w:ind w:left="284"/>
      </w:pPr>
      <w:r>
        <w:t xml:space="preserve">Для </w:t>
      </w:r>
      <w:proofErr w:type="spellStart"/>
      <w:r>
        <w:t>нод</w:t>
      </w:r>
      <w:proofErr w:type="spellEnd"/>
      <w:r>
        <w:t xml:space="preserve"> </w:t>
      </w:r>
      <w:proofErr w:type="spellStart"/>
      <w:r w:rsidRPr="009120EE">
        <w:rPr>
          <w:lang w:val="en-US"/>
        </w:rPr>
        <w:t>sa</w:t>
      </w:r>
      <w:proofErr w:type="spellEnd"/>
      <w:r>
        <w:t xml:space="preserve"> использовать метку </w:t>
      </w:r>
      <w:proofErr w:type="spellStart"/>
      <w:r w:rsidRPr="009120EE">
        <w:rPr>
          <w:lang w:val="en-US"/>
        </w:rPr>
        <w:t>sa</w:t>
      </w:r>
      <w:proofErr w:type="spellEnd"/>
      <w:r>
        <w:t xml:space="preserve"> со значением </w:t>
      </w:r>
      <w:r w:rsidRPr="009120EE">
        <w:rPr>
          <w:lang w:val="en-US"/>
        </w:rPr>
        <w:t>true</w:t>
      </w:r>
      <w:r>
        <w:t>.</w:t>
      </w:r>
    </w:p>
    <w:p w14:paraId="38CCF3B0" w14:textId="468F09D1" w:rsidR="009120EE" w:rsidRPr="009120EE" w:rsidRDefault="009120EE" w:rsidP="009120EE">
      <w:pPr>
        <w:ind w:left="284"/>
      </w:pPr>
      <w:r>
        <w:t xml:space="preserve">Для </w:t>
      </w:r>
      <w:proofErr w:type="spellStart"/>
      <w:r>
        <w:t>нод</w:t>
      </w:r>
      <w:proofErr w:type="spellEnd"/>
      <w:r>
        <w:t xml:space="preserve"> </w:t>
      </w:r>
      <w:proofErr w:type="spellStart"/>
      <w:r w:rsidRPr="009120EE">
        <w:rPr>
          <w:lang w:val="en-US"/>
        </w:rPr>
        <w:t>sa</w:t>
      </w:r>
      <w:proofErr w:type="spellEnd"/>
      <w:r w:rsidRPr="009120EE">
        <w:t>_</w:t>
      </w:r>
      <w:r w:rsidRPr="009120EE">
        <w:rPr>
          <w:lang w:val="en-US"/>
        </w:rPr>
        <w:t>high</w:t>
      </w:r>
      <w:r>
        <w:t xml:space="preserve"> высоко </w:t>
      </w:r>
      <w:proofErr w:type="gramStart"/>
      <w:r>
        <w:t>производительных</w:t>
      </w:r>
      <w:proofErr w:type="gramEnd"/>
      <w:r>
        <w:t xml:space="preserve"> использовать метку </w:t>
      </w:r>
      <w:proofErr w:type="spellStart"/>
      <w:r w:rsidRPr="009120EE">
        <w:rPr>
          <w:lang w:val="en-US"/>
        </w:rPr>
        <w:t>sa</w:t>
      </w:r>
      <w:proofErr w:type="spellEnd"/>
      <w:r w:rsidRPr="009120EE">
        <w:t>_</w:t>
      </w:r>
      <w:r w:rsidRPr="009120EE">
        <w:rPr>
          <w:lang w:val="en-US"/>
        </w:rPr>
        <w:t>high</w:t>
      </w:r>
      <w:r>
        <w:t xml:space="preserve"> со значением </w:t>
      </w:r>
      <w:r w:rsidRPr="009120EE">
        <w:rPr>
          <w:lang w:val="en-US"/>
        </w:rPr>
        <w:t>true</w:t>
      </w:r>
      <w:r>
        <w:t>.</w:t>
      </w:r>
    </w:p>
    <w:p w14:paraId="65F9C74E" w14:textId="70C799A1" w:rsidR="009120EE" w:rsidRDefault="009120EE" w:rsidP="009120EE">
      <w:pPr>
        <w:ind w:left="284"/>
      </w:pPr>
      <w:r>
        <w:t xml:space="preserve">Для </w:t>
      </w:r>
      <w:proofErr w:type="spellStart"/>
      <w:r>
        <w:t>нод</w:t>
      </w:r>
      <w:proofErr w:type="spellEnd"/>
      <w:r>
        <w:t xml:space="preserve"> хранилища </w:t>
      </w:r>
      <w:proofErr w:type="spellStart"/>
      <w:r>
        <w:rPr>
          <w:lang w:val="en-US"/>
        </w:rPr>
        <w:t>minio</w:t>
      </w:r>
      <w:proofErr w:type="spellEnd"/>
      <w:r w:rsidRPr="009120EE">
        <w:t xml:space="preserve"> </w:t>
      </w:r>
      <w:r>
        <w:t xml:space="preserve">использовать метку </w:t>
      </w:r>
      <w:proofErr w:type="spellStart"/>
      <w:r w:rsidRPr="009120EE">
        <w:rPr>
          <w:lang w:val="en-US"/>
        </w:rPr>
        <w:t>minio</w:t>
      </w:r>
      <w:proofErr w:type="spellEnd"/>
      <w:r>
        <w:t xml:space="preserve"> со значением </w:t>
      </w:r>
      <w:r w:rsidRPr="009120EE">
        <w:rPr>
          <w:lang w:val="en-US"/>
        </w:rPr>
        <w:t>true</w:t>
      </w:r>
      <w:r>
        <w:t>.</w:t>
      </w:r>
    </w:p>
    <w:p w14:paraId="345DBA56" w14:textId="0AC25108" w:rsidR="009120EE" w:rsidRDefault="009120EE" w:rsidP="009120EE">
      <w:pPr>
        <w:ind w:left="284"/>
      </w:pPr>
    </w:p>
    <w:p w14:paraId="5BAB66F0" w14:textId="77777777" w:rsidR="009120EE" w:rsidRPr="009120EE" w:rsidRDefault="009120EE" w:rsidP="009120EE">
      <w:pPr>
        <w:ind w:left="284"/>
      </w:pPr>
    </w:p>
    <w:p w14:paraId="7F7C8DCB" w14:textId="66058493" w:rsidR="009120EE" w:rsidRPr="009120EE" w:rsidRDefault="009120EE" w:rsidP="005E18FC">
      <w:pPr>
        <w:ind w:left="284"/>
      </w:pPr>
      <w:proofErr w:type="gramStart"/>
      <w:r>
        <w:t>На</w:t>
      </w:r>
      <w:proofErr w:type="gramEnd"/>
      <w:r>
        <w:t xml:space="preserve"> </w:t>
      </w:r>
      <w:proofErr w:type="gramStart"/>
      <w:r>
        <w:t>мастер</w:t>
      </w:r>
      <w:proofErr w:type="gramEnd"/>
      <w:r>
        <w:t xml:space="preserve"> сервере </w:t>
      </w:r>
      <w:proofErr w:type="spellStart"/>
      <w:r>
        <w:rPr>
          <w:lang w:val="en-US"/>
        </w:rPr>
        <w:t>docker</w:t>
      </w:r>
      <w:proofErr w:type="spellEnd"/>
      <w:r w:rsidRPr="009120EE">
        <w:t xml:space="preserve"> </w:t>
      </w:r>
      <w:r>
        <w:rPr>
          <w:lang w:val="en-US"/>
        </w:rPr>
        <w:t>swarm</w:t>
      </w:r>
      <w:r>
        <w:t xml:space="preserve"> или </w:t>
      </w:r>
      <w:proofErr w:type="spellStart"/>
      <w:r>
        <w:t>ноде</w:t>
      </w:r>
      <w:proofErr w:type="spellEnd"/>
      <w:r w:rsidRPr="009120EE">
        <w:t xml:space="preserve"> </w:t>
      </w:r>
      <w:r>
        <w:t>необходимо выполнить команду:</w:t>
      </w:r>
    </w:p>
    <w:p w14:paraId="59D05448" w14:textId="77777777" w:rsidR="009120EE" w:rsidRDefault="009120EE" w:rsidP="005E18FC">
      <w:pPr>
        <w:ind w:left="284"/>
      </w:pPr>
    </w:p>
    <w:p w14:paraId="5F4B1B0A" w14:textId="77777777" w:rsidR="009120EE" w:rsidRPr="009120EE" w:rsidRDefault="009120EE" w:rsidP="009120EE">
      <w:pPr>
        <w:ind w:left="284"/>
        <w:rPr>
          <w:lang w:val="en-US"/>
        </w:rPr>
      </w:pPr>
      <w:proofErr w:type="spellStart"/>
      <w:proofErr w:type="gramStart"/>
      <w:r w:rsidRPr="009120EE">
        <w:rPr>
          <w:lang w:val="en-US"/>
        </w:rPr>
        <w:t>docker</w:t>
      </w:r>
      <w:proofErr w:type="spellEnd"/>
      <w:proofErr w:type="gramEnd"/>
      <w:r w:rsidRPr="009120EE">
        <w:rPr>
          <w:lang w:val="en-US"/>
        </w:rPr>
        <w:t xml:space="preserve"> node update --label-add </w:t>
      </w:r>
      <w:proofErr w:type="spellStart"/>
      <w:r w:rsidRPr="009120EE">
        <w:rPr>
          <w:lang w:val="en-US"/>
        </w:rPr>
        <w:t>sa</w:t>
      </w:r>
      <w:proofErr w:type="spellEnd"/>
      <w:r w:rsidRPr="009120EE">
        <w:rPr>
          <w:lang w:val="en-US"/>
        </w:rPr>
        <w:t>=true p6z0gpr70moncmrn3y0ly4o8q</w:t>
      </w:r>
    </w:p>
    <w:p w14:paraId="5F593C40" w14:textId="77777777" w:rsidR="009120EE" w:rsidRPr="009120EE" w:rsidRDefault="009120EE" w:rsidP="009120EE">
      <w:pPr>
        <w:ind w:left="284"/>
        <w:rPr>
          <w:lang w:val="en-US"/>
        </w:rPr>
      </w:pPr>
      <w:proofErr w:type="spellStart"/>
      <w:proofErr w:type="gramStart"/>
      <w:r w:rsidRPr="009120EE">
        <w:rPr>
          <w:lang w:val="en-US"/>
        </w:rPr>
        <w:t>docker</w:t>
      </w:r>
      <w:proofErr w:type="spellEnd"/>
      <w:proofErr w:type="gramEnd"/>
      <w:r w:rsidRPr="009120EE">
        <w:rPr>
          <w:lang w:val="en-US"/>
        </w:rPr>
        <w:t xml:space="preserve"> node update --label-add </w:t>
      </w:r>
      <w:proofErr w:type="spellStart"/>
      <w:r w:rsidRPr="009120EE">
        <w:rPr>
          <w:lang w:val="en-US"/>
        </w:rPr>
        <w:t>sa_high</w:t>
      </w:r>
      <w:proofErr w:type="spellEnd"/>
      <w:r w:rsidRPr="009120EE">
        <w:rPr>
          <w:lang w:val="en-US"/>
        </w:rPr>
        <w:t>=true p6z0gpr70moncmrn3y0ly4o8q</w:t>
      </w:r>
    </w:p>
    <w:p w14:paraId="7F2D177F" w14:textId="7D69597C" w:rsidR="009120EE" w:rsidRPr="009120EE" w:rsidRDefault="009120EE" w:rsidP="009120EE">
      <w:pPr>
        <w:ind w:left="284"/>
        <w:rPr>
          <w:lang w:val="en-US"/>
        </w:rPr>
      </w:pPr>
      <w:proofErr w:type="spellStart"/>
      <w:proofErr w:type="gramStart"/>
      <w:r w:rsidRPr="009120EE">
        <w:rPr>
          <w:lang w:val="en-US"/>
        </w:rPr>
        <w:lastRenderedPageBreak/>
        <w:t>docker</w:t>
      </w:r>
      <w:proofErr w:type="spellEnd"/>
      <w:proofErr w:type="gramEnd"/>
      <w:r w:rsidRPr="009120EE">
        <w:rPr>
          <w:lang w:val="en-US"/>
        </w:rPr>
        <w:t xml:space="preserve"> node update --label-add </w:t>
      </w:r>
      <w:proofErr w:type="spellStart"/>
      <w:r w:rsidRPr="009120EE">
        <w:rPr>
          <w:lang w:val="en-US"/>
        </w:rPr>
        <w:t>minio</w:t>
      </w:r>
      <w:proofErr w:type="spellEnd"/>
      <w:r w:rsidRPr="009120EE">
        <w:rPr>
          <w:lang w:val="en-US"/>
        </w:rPr>
        <w:t>=true p6z0gpr70moncmrn3y0ly4o8q</w:t>
      </w:r>
    </w:p>
    <w:p w14:paraId="044ED25B" w14:textId="7CBBED71" w:rsidR="009120EE" w:rsidRDefault="009120EE" w:rsidP="005E18FC">
      <w:pPr>
        <w:ind w:left="284"/>
        <w:rPr>
          <w:lang w:val="en-US"/>
        </w:rPr>
      </w:pPr>
    </w:p>
    <w:p w14:paraId="030F866E" w14:textId="219D4438" w:rsidR="009120EE" w:rsidRDefault="009120EE" w:rsidP="009120EE">
      <w:pPr>
        <w:ind w:left="284"/>
      </w:pPr>
      <w:r w:rsidRPr="009120EE">
        <w:t xml:space="preserve">, </w:t>
      </w:r>
      <w:r>
        <w:t>где</w:t>
      </w:r>
      <w:r w:rsidRPr="009120EE">
        <w:t xml:space="preserve"> </w:t>
      </w:r>
      <w:proofErr w:type="spellStart"/>
      <w:r w:rsidRPr="009120EE">
        <w:rPr>
          <w:lang w:val="en-US"/>
        </w:rPr>
        <w:t>sa</w:t>
      </w:r>
      <w:proofErr w:type="spellEnd"/>
      <w:r w:rsidRPr="009120EE">
        <w:t>=</w:t>
      </w:r>
      <w:r w:rsidRPr="009120EE">
        <w:rPr>
          <w:lang w:val="en-US"/>
        </w:rPr>
        <w:t>true</w:t>
      </w:r>
      <w:r w:rsidRPr="009120EE">
        <w:t xml:space="preserve"> – </w:t>
      </w:r>
      <w:r>
        <w:t>метка</w:t>
      </w:r>
      <w:r w:rsidRPr="009120EE">
        <w:t xml:space="preserve"> </w:t>
      </w:r>
      <w:r>
        <w:t>со</w:t>
      </w:r>
      <w:r w:rsidRPr="009120EE">
        <w:t xml:space="preserve"> </w:t>
      </w:r>
      <w:r>
        <w:t>значением</w:t>
      </w:r>
      <w:r w:rsidRPr="009120EE">
        <w:t xml:space="preserve">, </w:t>
      </w:r>
      <w:r w:rsidRPr="009120EE">
        <w:rPr>
          <w:lang w:val="en-US"/>
        </w:rPr>
        <w:t>p</w:t>
      </w:r>
      <w:r w:rsidRPr="009120EE">
        <w:t>6</w:t>
      </w:r>
      <w:r w:rsidRPr="009120EE">
        <w:rPr>
          <w:lang w:val="en-US"/>
        </w:rPr>
        <w:t>z</w:t>
      </w:r>
      <w:r w:rsidRPr="009120EE">
        <w:t>0</w:t>
      </w:r>
      <w:proofErr w:type="spellStart"/>
      <w:r w:rsidRPr="009120EE">
        <w:rPr>
          <w:lang w:val="en-US"/>
        </w:rPr>
        <w:t>gpr</w:t>
      </w:r>
      <w:proofErr w:type="spellEnd"/>
      <w:r w:rsidRPr="009120EE">
        <w:t>70</w:t>
      </w:r>
      <w:proofErr w:type="spellStart"/>
      <w:r w:rsidRPr="009120EE">
        <w:rPr>
          <w:lang w:val="en-US"/>
        </w:rPr>
        <w:t>moncmrn</w:t>
      </w:r>
      <w:proofErr w:type="spellEnd"/>
      <w:r w:rsidRPr="009120EE">
        <w:t>3</w:t>
      </w:r>
      <w:r w:rsidRPr="009120EE">
        <w:rPr>
          <w:lang w:val="en-US"/>
        </w:rPr>
        <w:t>y</w:t>
      </w:r>
      <w:r w:rsidRPr="009120EE">
        <w:t>0</w:t>
      </w:r>
      <w:proofErr w:type="spellStart"/>
      <w:r w:rsidRPr="009120EE">
        <w:rPr>
          <w:lang w:val="en-US"/>
        </w:rPr>
        <w:t>ly</w:t>
      </w:r>
      <w:proofErr w:type="spellEnd"/>
      <w:r w:rsidRPr="009120EE">
        <w:t>4</w:t>
      </w:r>
      <w:r w:rsidRPr="009120EE">
        <w:rPr>
          <w:lang w:val="en-US"/>
        </w:rPr>
        <w:t>o</w:t>
      </w:r>
      <w:r w:rsidRPr="009120EE">
        <w:t>8</w:t>
      </w:r>
      <w:r w:rsidRPr="009120EE">
        <w:rPr>
          <w:lang w:val="en-US"/>
        </w:rPr>
        <w:t>q</w:t>
      </w:r>
      <w:r w:rsidRPr="009120EE">
        <w:t xml:space="preserve"> – </w:t>
      </w:r>
      <w:r>
        <w:t>идентификатор</w:t>
      </w:r>
      <w:r w:rsidRPr="009120EE">
        <w:t xml:space="preserve"> </w:t>
      </w:r>
      <w:r>
        <w:t>хоста</w:t>
      </w:r>
      <w:r w:rsidRPr="009120EE">
        <w:t xml:space="preserve"> </w:t>
      </w:r>
      <w:r>
        <w:t>на котором будут применены параметры</w:t>
      </w:r>
      <w:r w:rsidRPr="009120EE">
        <w:t>.</w:t>
      </w:r>
    </w:p>
    <w:p w14:paraId="294EDF14" w14:textId="51D0C7B9" w:rsidR="009120EE" w:rsidRDefault="009120EE" w:rsidP="009120EE">
      <w:pPr>
        <w:ind w:left="284"/>
      </w:pPr>
    </w:p>
    <w:p w14:paraId="518AECA8" w14:textId="3D1E995D" w:rsidR="009120EE" w:rsidRPr="009120EE" w:rsidRDefault="009120EE" w:rsidP="009120EE">
      <w:pPr>
        <w:ind w:left="284"/>
      </w:pPr>
      <w:r>
        <w:t xml:space="preserve">Идентификатор хоста можно получить с помощью команды </w:t>
      </w:r>
      <w:proofErr w:type="spellStart"/>
      <w:r>
        <w:rPr>
          <w:lang w:val="en-US"/>
        </w:rPr>
        <w:t>docker</w:t>
      </w:r>
      <w:proofErr w:type="spellEnd"/>
      <w:r w:rsidRPr="009120EE">
        <w:t xml:space="preserve"> </w:t>
      </w:r>
      <w:r>
        <w:rPr>
          <w:lang w:val="en-US"/>
        </w:rPr>
        <w:t>node</w:t>
      </w:r>
      <w:r w:rsidRPr="009120EE">
        <w:t xml:space="preserve"> </w:t>
      </w:r>
      <w:r>
        <w:rPr>
          <w:lang w:val="en-US"/>
        </w:rPr>
        <w:t>ls</w:t>
      </w:r>
      <w:r w:rsidRPr="009120EE">
        <w:t>.</w:t>
      </w:r>
    </w:p>
    <w:p w14:paraId="2869F64E" w14:textId="6812A84A" w:rsidR="009120EE" w:rsidRPr="009120EE" w:rsidRDefault="009120EE" w:rsidP="005E18FC">
      <w:pPr>
        <w:ind w:left="284"/>
      </w:pPr>
      <w:r w:rsidRPr="009120EE">
        <w:t xml:space="preserve"> </w:t>
      </w:r>
    </w:p>
    <w:p w14:paraId="119F046F" w14:textId="25410E93" w:rsidR="00543A67" w:rsidRDefault="00543A67" w:rsidP="00543A67">
      <w:pPr>
        <w:pStyle w:val="2"/>
      </w:pPr>
      <w:bookmarkStart w:id="9" w:name="_Toc95183217"/>
      <w:r>
        <w:t xml:space="preserve">Настройка нового кластера </w:t>
      </w:r>
      <w:r w:rsidR="002451AA">
        <w:t>ПРА</w:t>
      </w:r>
      <w:bookmarkEnd w:id="9"/>
    </w:p>
    <w:p w14:paraId="1C79C8C1" w14:textId="7326237E" w:rsidR="00543A67" w:rsidRPr="00B6368A" w:rsidRDefault="00886E45" w:rsidP="00543A67">
      <w:pPr>
        <w:ind w:left="284"/>
      </w:pPr>
      <w:r w:rsidRPr="00A21DB1">
        <w:t>Для первичной настройки на каждый сервер необходимо скопировать архив с параметрами и образами контейнеров</w:t>
      </w:r>
      <w:r w:rsidR="00B6368A" w:rsidRPr="00A21DB1">
        <w:t xml:space="preserve"> по пути </w:t>
      </w:r>
      <w:r w:rsidR="00B6368A" w:rsidRPr="00B6368A">
        <w:t>/</w:t>
      </w:r>
      <w:proofErr w:type="spellStart"/>
      <w:r w:rsidR="00B6368A">
        <w:t>opt</w:t>
      </w:r>
      <w:proofErr w:type="spellEnd"/>
      <w:r w:rsidR="00B6368A" w:rsidRPr="00B6368A">
        <w:t>/</w:t>
      </w:r>
      <w:proofErr w:type="spellStart"/>
      <w:r w:rsidR="00B6368A">
        <w:t>Stack</w:t>
      </w:r>
      <w:proofErr w:type="spellEnd"/>
      <w:r w:rsidR="00B6368A" w:rsidRPr="00B6368A">
        <w:t>/</w:t>
      </w:r>
    </w:p>
    <w:p w14:paraId="41D1D924" w14:textId="36ECBC43" w:rsidR="00B6368A" w:rsidRPr="00B6368A" w:rsidRDefault="00B6368A" w:rsidP="00543A67">
      <w:pPr>
        <w:ind w:left="284"/>
      </w:pPr>
      <w:r w:rsidRPr="00A21DB1">
        <w:t xml:space="preserve">Структура папок </w:t>
      </w:r>
      <w:r w:rsidRPr="00B6368A">
        <w:t>/</w:t>
      </w:r>
      <w:proofErr w:type="spellStart"/>
      <w:r>
        <w:t>opt</w:t>
      </w:r>
      <w:proofErr w:type="spellEnd"/>
      <w:r w:rsidRPr="00B6368A">
        <w:t>/</w:t>
      </w:r>
      <w:proofErr w:type="spellStart"/>
      <w:r>
        <w:t>Stack</w:t>
      </w:r>
      <w:proofErr w:type="spellEnd"/>
      <w:r w:rsidRPr="00B6368A">
        <w:t xml:space="preserve">/ </w:t>
      </w:r>
      <w:r w:rsidRPr="00A21DB1">
        <w:t>содержит:</w:t>
      </w:r>
    </w:p>
    <w:p w14:paraId="7D8E7BA5" w14:textId="393C7CF8" w:rsidR="00543A67" w:rsidRPr="00240468" w:rsidRDefault="00DD4378" w:rsidP="00DD4378">
      <w:pPr>
        <w:ind w:left="284"/>
      </w:pPr>
      <w:r w:rsidRPr="00240468">
        <w:t>/</w:t>
      </w:r>
      <w:proofErr w:type="spellStart"/>
      <w:r>
        <w:t>app</w:t>
      </w:r>
      <w:proofErr w:type="spellEnd"/>
      <w:r w:rsidRPr="00240468">
        <w:t xml:space="preserve">/ - </w:t>
      </w:r>
      <w:r w:rsidR="00240468" w:rsidRPr="00A21DB1">
        <w:t xml:space="preserve">директория хранения данных по </w:t>
      </w:r>
      <w:r w:rsidR="00240468">
        <w:t>APP</w:t>
      </w:r>
      <w:r w:rsidR="00240468" w:rsidRPr="00240468">
        <w:t xml:space="preserve"> </w:t>
      </w:r>
      <w:r w:rsidR="00240468" w:rsidRPr="00A21DB1">
        <w:t>приложению</w:t>
      </w:r>
    </w:p>
    <w:p w14:paraId="558F76A5" w14:textId="63F54F73" w:rsidR="00DD4378" w:rsidRPr="00240468" w:rsidRDefault="00DD4378" w:rsidP="00DD4378">
      <w:pPr>
        <w:ind w:left="284"/>
      </w:pPr>
      <w:r w:rsidRPr="00240468">
        <w:t>/</w:t>
      </w:r>
      <w:proofErr w:type="spellStart"/>
      <w:r>
        <w:t>app</w:t>
      </w:r>
      <w:proofErr w:type="spellEnd"/>
      <w:r w:rsidRPr="00240468">
        <w:t>/</w:t>
      </w:r>
      <w:proofErr w:type="spellStart"/>
      <w:r w:rsidRPr="00DD4378">
        <w:t>api</w:t>
      </w:r>
      <w:r w:rsidRPr="00240468">
        <w:t>_</w:t>
      </w:r>
      <w:r w:rsidRPr="00DD4378">
        <w:t>log</w:t>
      </w:r>
      <w:proofErr w:type="spellEnd"/>
      <w:r w:rsidRPr="00240468">
        <w:t>/</w:t>
      </w:r>
      <w:r w:rsidR="00240468" w:rsidRPr="00A21DB1">
        <w:t xml:space="preserve"> - директория хранения лог файлов</w:t>
      </w:r>
    </w:p>
    <w:p w14:paraId="6AA8A437" w14:textId="5EF3B5C3" w:rsidR="00DD4378" w:rsidRPr="00240468" w:rsidRDefault="00DD4378" w:rsidP="00DD4378">
      <w:pPr>
        <w:ind w:left="284"/>
      </w:pPr>
      <w:r w:rsidRPr="00240468">
        <w:t>/</w:t>
      </w:r>
      <w:proofErr w:type="spellStart"/>
      <w:r>
        <w:t>app</w:t>
      </w:r>
      <w:proofErr w:type="spellEnd"/>
      <w:r w:rsidRPr="00240468">
        <w:t>/</w:t>
      </w:r>
      <w:proofErr w:type="spellStart"/>
      <w:r>
        <w:t>api</w:t>
      </w:r>
      <w:r w:rsidRPr="00240468">
        <w:t>_</w:t>
      </w:r>
      <w:r>
        <w:t>master</w:t>
      </w:r>
      <w:proofErr w:type="spellEnd"/>
      <w:r w:rsidRPr="00240468">
        <w:t>/</w:t>
      </w:r>
      <w:r w:rsidR="00240468" w:rsidRPr="00240468">
        <w:t xml:space="preserve"> - </w:t>
      </w:r>
      <w:r w:rsidR="00240468" w:rsidRPr="00A21DB1">
        <w:t>конфигурационный</w:t>
      </w:r>
      <w:r w:rsidR="00240468" w:rsidRPr="00240468">
        <w:t xml:space="preserve"> </w:t>
      </w:r>
      <w:r w:rsidR="00240468" w:rsidRPr="00A21DB1">
        <w:t>файл Основного сервера приложений</w:t>
      </w:r>
    </w:p>
    <w:p w14:paraId="515EE721" w14:textId="7991EED6" w:rsidR="00DD4378" w:rsidRPr="00240468" w:rsidRDefault="00DD4378" w:rsidP="00DD4378">
      <w:pPr>
        <w:ind w:left="284"/>
      </w:pPr>
      <w:r w:rsidRPr="00240468">
        <w:t>/</w:t>
      </w:r>
      <w:proofErr w:type="spellStart"/>
      <w:r>
        <w:t>app</w:t>
      </w:r>
      <w:proofErr w:type="spellEnd"/>
      <w:r w:rsidRPr="00240468">
        <w:t>/</w:t>
      </w:r>
      <w:proofErr w:type="spellStart"/>
      <w:r>
        <w:t>api</w:t>
      </w:r>
      <w:r w:rsidRPr="00240468">
        <w:t>_</w:t>
      </w:r>
      <w:r>
        <w:t>slave</w:t>
      </w:r>
      <w:proofErr w:type="spellEnd"/>
      <w:r w:rsidRPr="00240468">
        <w:t>/</w:t>
      </w:r>
      <w:r w:rsidR="00240468" w:rsidRPr="00A21DB1">
        <w:t xml:space="preserve"> </w:t>
      </w:r>
      <w:r w:rsidR="00240468" w:rsidRPr="00240468">
        <w:t xml:space="preserve">- </w:t>
      </w:r>
      <w:r w:rsidR="00240468" w:rsidRPr="00A21DB1">
        <w:t>конфигурационный</w:t>
      </w:r>
      <w:r w:rsidR="00240468" w:rsidRPr="00240468">
        <w:t xml:space="preserve"> </w:t>
      </w:r>
      <w:r w:rsidR="00240468" w:rsidRPr="00A21DB1">
        <w:t>файл Резервного сервера приложений</w:t>
      </w:r>
    </w:p>
    <w:p w14:paraId="6178EC75" w14:textId="4A9B323E" w:rsidR="00DD4378" w:rsidRPr="00240468" w:rsidRDefault="00DD4378" w:rsidP="00DD4378">
      <w:pPr>
        <w:ind w:left="284"/>
      </w:pPr>
      <w:r w:rsidRPr="00240468">
        <w:t>/</w:t>
      </w:r>
      <w:proofErr w:type="spellStart"/>
      <w:r w:rsidR="00956F6C">
        <w:t>minio</w:t>
      </w:r>
      <w:proofErr w:type="spellEnd"/>
      <w:r w:rsidR="00956F6C" w:rsidRPr="00240468">
        <w:t>/</w:t>
      </w:r>
      <w:proofErr w:type="spellStart"/>
      <w:r w:rsidR="00956F6C">
        <w:t>data</w:t>
      </w:r>
      <w:proofErr w:type="spellEnd"/>
      <w:r w:rsidR="00956F6C" w:rsidRPr="00240468">
        <w:t>/</w:t>
      </w:r>
      <w:r w:rsidR="00240468" w:rsidRPr="00A21DB1">
        <w:t xml:space="preserve"> - данные встроенного файлового хранилища</w:t>
      </w:r>
    </w:p>
    <w:p w14:paraId="4D1CD897" w14:textId="07CB9302" w:rsidR="00956F6C" w:rsidRPr="00240468" w:rsidRDefault="00956F6C" w:rsidP="00956F6C">
      <w:pPr>
        <w:ind w:left="284"/>
      </w:pPr>
      <w:r w:rsidRPr="00240468">
        <w:t>/</w:t>
      </w:r>
      <w:proofErr w:type="spellStart"/>
      <w:r>
        <w:t>mongo</w:t>
      </w:r>
      <w:proofErr w:type="spellEnd"/>
      <w:r w:rsidRPr="00240468">
        <w:t>/</w:t>
      </w:r>
      <w:proofErr w:type="spellStart"/>
      <w:r>
        <w:t>conf</w:t>
      </w:r>
      <w:proofErr w:type="spellEnd"/>
      <w:r w:rsidRPr="00240468">
        <w:t>/</w:t>
      </w:r>
      <w:r w:rsidR="00240468" w:rsidRPr="00240468">
        <w:t xml:space="preserve"> - </w:t>
      </w:r>
      <w:r w:rsidR="00240468" w:rsidRPr="00A21DB1">
        <w:t>данные</w:t>
      </w:r>
      <w:r w:rsidR="00240468" w:rsidRPr="00240468">
        <w:t xml:space="preserve"> </w:t>
      </w:r>
      <w:r w:rsidR="00240468" w:rsidRPr="00A21DB1">
        <w:t>конфигурации</w:t>
      </w:r>
      <w:r w:rsidR="00240468" w:rsidRPr="00240468">
        <w:t xml:space="preserve"> </w:t>
      </w:r>
      <w:r w:rsidR="00240468" w:rsidRPr="00A21DB1">
        <w:t xml:space="preserve">СУБД </w:t>
      </w:r>
      <w:proofErr w:type="spellStart"/>
      <w:r w:rsidR="00240468">
        <w:t>MongoDB</w:t>
      </w:r>
      <w:proofErr w:type="spellEnd"/>
    </w:p>
    <w:p w14:paraId="10E64120" w14:textId="7A758DFE" w:rsidR="00956F6C" w:rsidRPr="00240468" w:rsidRDefault="00956F6C" w:rsidP="00956F6C">
      <w:pPr>
        <w:ind w:left="284"/>
      </w:pPr>
      <w:r w:rsidRPr="00A21DB1">
        <w:t>/</w:t>
      </w:r>
      <w:proofErr w:type="spellStart"/>
      <w:r>
        <w:t>mongo</w:t>
      </w:r>
      <w:proofErr w:type="spellEnd"/>
      <w:r w:rsidRPr="00A21DB1">
        <w:t>/</w:t>
      </w:r>
      <w:proofErr w:type="spellStart"/>
      <w:r>
        <w:t>data</w:t>
      </w:r>
      <w:proofErr w:type="spellEnd"/>
      <w:r w:rsidRPr="00A21DB1">
        <w:t>/</w:t>
      </w:r>
      <w:r w:rsidR="00240468" w:rsidRPr="00A21DB1">
        <w:t xml:space="preserve"> - данные СУБД </w:t>
      </w:r>
      <w:proofErr w:type="spellStart"/>
      <w:r w:rsidR="00240468">
        <w:t>MongoDB</w:t>
      </w:r>
      <w:proofErr w:type="spellEnd"/>
    </w:p>
    <w:p w14:paraId="585C6733" w14:textId="059C71A5" w:rsidR="00956F6C" w:rsidRPr="00B927A8" w:rsidRDefault="00956F6C" w:rsidP="00956F6C">
      <w:pPr>
        <w:ind w:left="284"/>
      </w:pPr>
      <w:r w:rsidRPr="00B927A8">
        <w:t>/</w:t>
      </w:r>
      <w:proofErr w:type="spellStart"/>
      <w:r>
        <w:t>nginx</w:t>
      </w:r>
      <w:proofErr w:type="spellEnd"/>
      <w:r w:rsidRPr="00B927A8">
        <w:t>/</w:t>
      </w:r>
      <w:r w:rsidR="00B927A8" w:rsidRPr="00B927A8">
        <w:t xml:space="preserve"> - </w:t>
      </w:r>
      <w:r w:rsidR="00B927A8" w:rsidRPr="00A21DB1">
        <w:t xml:space="preserve">конфигурационные файлы </w:t>
      </w:r>
      <w:proofErr w:type="spellStart"/>
      <w:r w:rsidR="00B927A8">
        <w:t>nginx</w:t>
      </w:r>
      <w:proofErr w:type="spellEnd"/>
      <w:r w:rsidR="00B927A8" w:rsidRPr="00A21DB1">
        <w:t xml:space="preserve"> прокси для обработки внутренних взаимодействий</w:t>
      </w:r>
    </w:p>
    <w:p w14:paraId="3B4F40D1" w14:textId="56BAEBBE" w:rsidR="00956F6C" w:rsidRPr="00240468" w:rsidRDefault="00956F6C" w:rsidP="00956F6C">
      <w:pPr>
        <w:ind w:left="284"/>
      </w:pPr>
      <w:r w:rsidRPr="00240468">
        <w:t>/</w:t>
      </w:r>
      <w:proofErr w:type="spellStart"/>
      <w:r>
        <w:t>pg</w:t>
      </w:r>
      <w:proofErr w:type="spellEnd"/>
      <w:r w:rsidRPr="00240468">
        <w:t>/</w:t>
      </w:r>
      <w:proofErr w:type="spellStart"/>
      <w:r>
        <w:t>conf</w:t>
      </w:r>
      <w:proofErr w:type="spellEnd"/>
      <w:r w:rsidRPr="00240468">
        <w:t>/</w:t>
      </w:r>
      <w:r w:rsidR="00240468" w:rsidRPr="00240468">
        <w:t xml:space="preserve"> - </w:t>
      </w:r>
      <w:r w:rsidR="00240468" w:rsidRPr="00A21DB1">
        <w:t>данные</w:t>
      </w:r>
      <w:r w:rsidR="00240468" w:rsidRPr="00240468">
        <w:t xml:space="preserve"> </w:t>
      </w:r>
      <w:r w:rsidR="00240468" w:rsidRPr="00A21DB1">
        <w:t>конфигурации</w:t>
      </w:r>
      <w:r w:rsidR="00240468" w:rsidRPr="00240468">
        <w:t xml:space="preserve"> </w:t>
      </w:r>
      <w:r w:rsidR="00240468" w:rsidRPr="00A21DB1">
        <w:t xml:space="preserve">СУБД </w:t>
      </w:r>
      <w:proofErr w:type="spellStart"/>
      <w:r w:rsidR="00240468">
        <w:t>PostgreSQL</w:t>
      </w:r>
      <w:proofErr w:type="spellEnd"/>
    </w:p>
    <w:p w14:paraId="6A76647F" w14:textId="1A270EE3" w:rsidR="00956F6C" w:rsidRPr="00240468" w:rsidRDefault="00956F6C" w:rsidP="00956F6C">
      <w:pPr>
        <w:ind w:left="284"/>
      </w:pPr>
      <w:r w:rsidRPr="00240468">
        <w:t>/</w:t>
      </w:r>
      <w:proofErr w:type="spellStart"/>
      <w:r>
        <w:t>pg</w:t>
      </w:r>
      <w:proofErr w:type="spellEnd"/>
      <w:r w:rsidRPr="00240468">
        <w:t>/</w:t>
      </w:r>
      <w:proofErr w:type="spellStart"/>
      <w:r>
        <w:t>data</w:t>
      </w:r>
      <w:proofErr w:type="spellEnd"/>
      <w:r w:rsidRPr="00240468">
        <w:t>/</w:t>
      </w:r>
      <w:r w:rsidR="00240468" w:rsidRPr="00240468">
        <w:t xml:space="preserve"> - </w:t>
      </w:r>
      <w:r w:rsidR="00240468" w:rsidRPr="00A21DB1">
        <w:t>данные</w:t>
      </w:r>
      <w:r w:rsidR="00240468" w:rsidRPr="00240468">
        <w:t xml:space="preserve"> </w:t>
      </w:r>
      <w:r w:rsidR="00240468" w:rsidRPr="00A21DB1">
        <w:t>СУБД</w:t>
      </w:r>
      <w:r w:rsidR="00240468" w:rsidRPr="00240468">
        <w:t xml:space="preserve"> </w:t>
      </w:r>
      <w:proofErr w:type="spellStart"/>
      <w:r w:rsidR="00240468">
        <w:t>PostgreSQL</w:t>
      </w:r>
      <w:proofErr w:type="spellEnd"/>
    </w:p>
    <w:p w14:paraId="4B9A37C8" w14:textId="2719D27F" w:rsidR="00956F6C" w:rsidRPr="00240468" w:rsidRDefault="00956F6C" w:rsidP="00956F6C">
      <w:pPr>
        <w:ind w:left="284"/>
      </w:pPr>
      <w:r w:rsidRPr="00240468">
        <w:t>/</w:t>
      </w:r>
      <w:proofErr w:type="spellStart"/>
      <w:r>
        <w:t>sa</w:t>
      </w:r>
      <w:proofErr w:type="spellEnd"/>
      <w:r w:rsidRPr="00240468">
        <w:t>/</w:t>
      </w:r>
      <w:proofErr w:type="spellStart"/>
      <w:r>
        <w:t>sa</w:t>
      </w:r>
      <w:r w:rsidRPr="00240468">
        <w:t>_</w:t>
      </w:r>
      <w:r>
        <w:t>conf</w:t>
      </w:r>
      <w:proofErr w:type="spellEnd"/>
      <w:r w:rsidRPr="00240468">
        <w:t>/</w:t>
      </w:r>
      <w:r w:rsidR="00B927A8" w:rsidRPr="00A21DB1">
        <w:t xml:space="preserve"> - конфигурационны</w:t>
      </w:r>
      <w:r w:rsidR="00FF14F5" w:rsidRPr="00A21DB1">
        <w:t>е</w:t>
      </w:r>
      <w:r w:rsidR="00B927A8" w:rsidRPr="00240468">
        <w:t xml:space="preserve"> </w:t>
      </w:r>
      <w:r w:rsidR="00B927A8" w:rsidRPr="00A21DB1">
        <w:t>файл</w:t>
      </w:r>
      <w:r w:rsidR="00FF14F5" w:rsidRPr="00A21DB1">
        <w:t>ы</w:t>
      </w:r>
      <w:r w:rsidR="00B927A8" w:rsidRPr="00A21DB1">
        <w:t xml:space="preserve"> сервер</w:t>
      </w:r>
      <w:r w:rsidR="00FF14F5" w:rsidRPr="00A21DB1">
        <w:t>ов</w:t>
      </w:r>
      <w:r w:rsidR="00B927A8" w:rsidRPr="00A21DB1">
        <w:t xml:space="preserve"> речевого анализа</w:t>
      </w:r>
    </w:p>
    <w:p w14:paraId="3D7CADBC" w14:textId="34EADB2C" w:rsidR="00956F6C" w:rsidRPr="00240468" w:rsidRDefault="00956F6C" w:rsidP="00956F6C">
      <w:pPr>
        <w:ind w:left="284"/>
      </w:pPr>
      <w:r w:rsidRPr="00240468">
        <w:t>/</w:t>
      </w:r>
      <w:proofErr w:type="spellStart"/>
      <w:r>
        <w:t>sa</w:t>
      </w:r>
      <w:proofErr w:type="spellEnd"/>
      <w:r w:rsidRPr="00240468">
        <w:t>/</w:t>
      </w:r>
      <w:proofErr w:type="spellStart"/>
      <w:r>
        <w:t>sa</w:t>
      </w:r>
      <w:r w:rsidRPr="00240468">
        <w:t>_</w:t>
      </w:r>
      <w:r>
        <w:t>log</w:t>
      </w:r>
      <w:proofErr w:type="spellEnd"/>
      <w:r w:rsidRPr="00240468">
        <w:t>/</w:t>
      </w:r>
      <w:r w:rsidR="00B927A8" w:rsidRPr="00A21DB1">
        <w:t xml:space="preserve"> - директория хранения лог</w:t>
      </w:r>
      <w:r w:rsidR="00B927A8" w:rsidRPr="00240468">
        <w:t xml:space="preserve"> </w:t>
      </w:r>
      <w:r w:rsidR="00B927A8" w:rsidRPr="00A21DB1">
        <w:t>файлов сервера речевого анализа</w:t>
      </w:r>
    </w:p>
    <w:p w14:paraId="1779084E" w14:textId="1DF0BBDF" w:rsidR="00956F6C" w:rsidRPr="00FF14F5" w:rsidRDefault="00956F6C" w:rsidP="00FF14F5">
      <w:pPr>
        <w:ind w:left="284"/>
      </w:pPr>
      <w:r w:rsidRPr="00FF14F5">
        <w:t>/</w:t>
      </w:r>
      <w:proofErr w:type="spellStart"/>
      <w:r>
        <w:t>web</w:t>
      </w:r>
      <w:proofErr w:type="spellEnd"/>
      <w:r w:rsidRPr="00FF14F5">
        <w:t>/</w:t>
      </w:r>
      <w:proofErr w:type="spellStart"/>
      <w:r>
        <w:t>web</w:t>
      </w:r>
      <w:r w:rsidRPr="00FF14F5">
        <w:t>_</w:t>
      </w:r>
      <w:r w:rsidRPr="00DD4378">
        <w:t>log</w:t>
      </w:r>
      <w:proofErr w:type="spellEnd"/>
      <w:r w:rsidRPr="00FF14F5">
        <w:t>/</w:t>
      </w:r>
      <w:r w:rsidR="00FF14F5" w:rsidRPr="00A21DB1">
        <w:t xml:space="preserve"> - директория хранения лог</w:t>
      </w:r>
      <w:r w:rsidR="00FF14F5" w:rsidRPr="00240468">
        <w:t xml:space="preserve"> </w:t>
      </w:r>
      <w:r w:rsidR="00FF14F5" w:rsidRPr="00A21DB1">
        <w:t xml:space="preserve">файлов </w:t>
      </w:r>
      <w:proofErr w:type="spellStart"/>
      <w:r w:rsidR="00FF14F5">
        <w:t>web</w:t>
      </w:r>
      <w:proofErr w:type="spellEnd"/>
      <w:r w:rsidR="00FF14F5" w:rsidRPr="00A21DB1">
        <w:t xml:space="preserve"> сервера</w:t>
      </w:r>
    </w:p>
    <w:p w14:paraId="24898D5D" w14:textId="45CA995E" w:rsidR="00543A67" w:rsidRDefault="00956F6C" w:rsidP="005E18FC">
      <w:pPr>
        <w:ind w:left="284"/>
      </w:pPr>
      <w:r w:rsidRPr="00FF14F5">
        <w:t>/</w:t>
      </w:r>
      <w:proofErr w:type="spellStart"/>
      <w:r>
        <w:t>web</w:t>
      </w:r>
      <w:proofErr w:type="spellEnd"/>
      <w:r w:rsidRPr="00FF14F5">
        <w:t>/</w:t>
      </w:r>
      <w:proofErr w:type="spellStart"/>
      <w:r>
        <w:t>web</w:t>
      </w:r>
      <w:r w:rsidRPr="00FF14F5">
        <w:t>_</w:t>
      </w:r>
      <w:r>
        <w:t>conf</w:t>
      </w:r>
      <w:proofErr w:type="spellEnd"/>
      <w:r w:rsidRPr="00FF14F5">
        <w:t>/</w:t>
      </w:r>
      <w:r w:rsidR="00FF14F5" w:rsidRPr="00A21DB1">
        <w:t xml:space="preserve"> - конфигурационные</w:t>
      </w:r>
      <w:r w:rsidR="00FF14F5" w:rsidRPr="00240468">
        <w:t xml:space="preserve"> </w:t>
      </w:r>
      <w:r w:rsidR="00FF14F5" w:rsidRPr="00A21DB1">
        <w:t>файлы веб серверов</w:t>
      </w:r>
      <w:r w:rsidR="005E18FC" w:rsidRPr="00A21DB1">
        <w:t>.</w:t>
      </w:r>
    </w:p>
    <w:p w14:paraId="086A7B2D" w14:textId="7D991066" w:rsidR="009120EE" w:rsidRPr="009120EE" w:rsidRDefault="009120EE" w:rsidP="005E18FC">
      <w:pPr>
        <w:ind w:left="284"/>
      </w:pPr>
      <w:r w:rsidRPr="009120EE">
        <w:t>/</w:t>
      </w:r>
      <w:proofErr w:type="spellStart"/>
      <w:r>
        <w:rPr>
          <w:lang w:val="en-US"/>
        </w:rPr>
        <w:t>asr</w:t>
      </w:r>
      <w:proofErr w:type="spellEnd"/>
      <w:r w:rsidRPr="009120EE">
        <w:t>_</w:t>
      </w:r>
      <w:r>
        <w:rPr>
          <w:lang w:val="en-US"/>
        </w:rPr>
        <w:t>proxy</w:t>
      </w:r>
      <w:r w:rsidRPr="009120EE">
        <w:t xml:space="preserve">/ - </w:t>
      </w:r>
      <w:r>
        <w:t xml:space="preserve">конфигурационные файлы </w:t>
      </w:r>
      <w:proofErr w:type="spellStart"/>
      <w:r>
        <w:t>балансировщика</w:t>
      </w:r>
      <w:proofErr w:type="spellEnd"/>
      <w:r>
        <w:t xml:space="preserve"> нагрузки на </w:t>
      </w:r>
      <w:proofErr w:type="spellStart"/>
      <w:r>
        <w:rPr>
          <w:lang w:val="en-US"/>
        </w:rPr>
        <w:t>asr</w:t>
      </w:r>
      <w:proofErr w:type="spellEnd"/>
      <w:r w:rsidRPr="009120EE">
        <w:t xml:space="preserve"> </w:t>
      </w:r>
      <w:r>
        <w:t>сервера.</w:t>
      </w:r>
    </w:p>
    <w:p w14:paraId="41A9FB7E" w14:textId="77777777" w:rsidR="005E18FC" w:rsidRPr="00FF14F5" w:rsidRDefault="005E18FC" w:rsidP="005E18FC">
      <w:pPr>
        <w:ind w:left="284"/>
      </w:pPr>
    </w:p>
    <w:p w14:paraId="0837D103" w14:textId="274A635F" w:rsidR="00543A67" w:rsidRDefault="007E42AE" w:rsidP="00543A67">
      <w:pPr>
        <w:pStyle w:val="2"/>
      </w:pPr>
      <w:bookmarkStart w:id="10" w:name="_Toc95183218"/>
      <w:r>
        <w:t>Запуск</w:t>
      </w:r>
      <w:r w:rsidR="00543A67">
        <w:t xml:space="preserve"> кластера </w:t>
      </w:r>
      <w:r w:rsidR="002451AA">
        <w:t>ПРА</w:t>
      </w:r>
      <w:bookmarkEnd w:id="10"/>
    </w:p>
    <w:p w14:paraId="605A1909" w14:textId="499FC6A8" w:rsidR="00543A67" w:rsidRPr="00A21DB1" w:rsidRDefault="00543A67" w:rsidP="00543A67">
      <w:pPr>
        <w:ind w:left="284"/>
      </w:pPr>
      <w:r w:rsidRPr="00A21DB1">
        <w:t xml:space="preserve">Для </w:t>
      </w:r>
      <w:r w:rsidR="007E42AE" w:rsidRPr="00A21DB1">
        <w:t>запуска</w:t>
      </w:r>
      <w:r w:rsidRPr="00A21DB1">
        <w:t xml:space="preserve"> </w:t>
      </w:r>
      <w:r w:rsidR="007E42AE" w:rsidRPr="00A21DB1">
        <w:t>необходимо выполнить команду:</w:t>
      </w:r>
    </w:p>
    <w:p w14:paraId="52E45896" w14:textId="7D835CF5" w:rsidR="007E42AE" w:rsidRPr="00323EC6" w:rsidRDefault="007E42AE" w:rsidP="00521B7A">
      <w:pPr>
        <w:spacing w:before="100" w:beforeAutospacing="1" w:after="100" w:afterAutospacing="1"/>
        <w:ind w:left="284" w:firstLine="424"/>
        <w:rPr>
          <w:lang w:val="en-US"/>
        </w:rPr>
      </w:pPr>
      <w:proofErr w:type="spellStart"/>
      <w:proofErr w:type="gramStart"/>
      <w:r w:rsidRPr="00323EC6">
        <w:rPr>
          <w:lang w:val="en-US"/>
        </w:rPr>
        <w:t>docker</w:t>
      </w:r>
      <w:proofErr w:type="spellEnd"/>
      <w:proofErr w:type="gramEnd"/>
      <w:r w:rsidRPr="00323EC6">
        <w:rPr>
          <w:lang w:val="en-US"/>
        </w:rPr>
        <w:t xml:space="preserve"> stack deploy --compose-file /opt/Stack/</w:t>
      </w:r>
      <w:proofErr w:type="spellStart"/>
      <w:r w:rsidRPr="00323EC6">
        <w:rPr>
          <w:lang w:val="en-US"/>
        </w:rPr>
        <w:t>docker-compose.yaml</w:t>
      </w:r>
      <w:proofErr w:type="spellEnd"/>
      <w:r w:rsidRPr="00323EC6">
        <w:rPr>
          <w:lang w:val="en-US"/>
        </w:rPr>
        <w:t xml:space="preserve"> </w:t>
      </w:r>
      <w:proofErr w:type="spellStart"/>
      <w:r w:rsidRPr="00323EC6">
        <w:rPr>
          <w:lang w:val="en-US"/>
        </w:rPr>
        <w:t>sa_app</w:t>
      </w:r>
      <w:proofErr w:type="spellEnd"/>
    </w:p>
    <w:p w14:paraId="1194E464" w14:textId="0B7EB103" w:rsidR="007E42AE" w:rsidRPr="00A21DB1" w:rsidRDefault="007E42AE" w:rsidP="00543A67">
      <w:pPr>
        <w:ind w:left="284"/>
      </w:pPr>
      <w:r w:rsidRPr="00A21DB1">
        <w:t>где</w:t>
      </w:r>
      <w:r w:rsidRPr="007E42AE">
        <w:t xml:space="preserve"> /</w:t>
      </w:r>
      <w:proofErr w:type="spellStart"/>
      <w:r>
        <w:t>opt</w:t>
      </w:r>
      <w:proofErr w:type="spellEnd"/>
      <w:r w:rsidRPr="007E42AE">
        <w:t>/</w:t>
      </w:r>
      <w:proofErr w:type="spellStart"/>
      <w:r>
        <w:t>Stack</w:t>
      </w:r>
      <w:proofErr w:type="spellEnd"/>
      <w:r w:rsidRPr="007E42AE">
        <w:t>/</w:t>
      </w:r>
      <w:proofErr w:type="spellStart"/>
      <w:r w:rsidRPr="007E42AE">
        <w:t>docker-compose.yaml</w:t>
      </w:r>
      <w:proofErr w:type="spellEnd"/>
      <w:r w:rsidRPr="007E42AE">
        <w:t xml:space="preserve"> – </w:t>
      </w:r>
      <w:r w:rsidRPr="00A21DB1">
        <w:t>путь</w:t>
      </w:r>
      <w:r w:rsidRPr="007E42AE">
        <w:t xml:space="preserve"> </w:t>
      </w:r>
      <w:r w:rsidRPr="00A21DB1">
        <w:t>к</w:t>
      </w:r>
      <w:r w:rsidRPr="007E42AE">
        <w:t xml:space="preserve"> </w:t>
      </w:r>
      <w:r w:rsidRPr="00A21DB1">
        <w:t>конфигурационному</w:t>
      </w:r>
      <w:r w:rsidRPr="007E42AE">
        <w:t xml:space="preserve"> </w:t>
      </w:r>
      <w:r w:rsidRPr="00A21DB1">
        <w:t>файлу</w:t>
      </w:r>
      <w:r w:rsidRPr="007E42AE">
        <w:t xml:space="preserve"> </w:t>
      </w:r>
      <w:r w:rsidRPr="00A21DB1">
        <w:t>структуры приложений.</w:t>
      </w:r>
    </w:p>
    <w:p w14:paraId="165970CC" w14:textId="262673E8" w:rsidR="007E42AE" w:rsidRPr="007E42AE" w:rsidRDefault="007E42AE" w:rsidP="00543A67">
      <w:pPr>
        <w:ind w:left="284"/>
      </w:pPr>
      <w:proofErr w:type="spellStart"/>
      <w:r>
        <w:t>sa</w:t>
      </w:r>
      <w:r w:rsidRPr="00A26581">
        <w:t>_</w:t>
      </w:r>
      <w:r>
        <w:t>app</w:t>
      </w:r>
      <w:proofErr w:type="spellEnd"/>
      <w:r w:rsidRPr="00A26581">
        <w:t xml:space="preserve"> – </w:t>
      </w:r>
      <w:r w:rsidRPr="00A21DB1">
        <w:t>наименование приложений в кластере.</w:t>
      </w:r>
    </w:p>
    <w:p w14:paraId="600CCB1A" w14:textId="18100A62" w:rsidR="00543A67" w:rsidRPr="00A21DB1" w:rsidRDefault="00543A67" w:rsidP="00EA7556">
      <w:pPr>
        <w:ind w:left="284"/>
      </w:pPr>
    </w:p>
    <w:p w14:paraId="44CBF421" w14:textId="550B1FF6" w:rsidR="00A07EE0" w:rsidRDefault="00A07EE0" w:rsidP="00A07EE0">
      <w:pPr>
        <w:pStyle w:val="2"/>
      </w:pPr>
      <w:bookmarkStart w:id="11" w:name="_Toc95183219"/>
      <w:r>
        <w:t>Перезапуск</w:t>
      </w:r>
      <w:r w:rsidR="00521B7A">
        <w:t xml:space="preserve"> и обновление</w:t>
      </w:r>
      <w:r>
        <w:t xml:space="preserve"> контейнера</w:t>
      </w:r>
      <w:bookmarkEnd w:id="11"/>
      <w:r>
        <w:t xml:space="preserve"> </w:t>
      </w:r>
    </w:p>
    <w:p w14:paraId="17187CC9" w14:textId="085BC7B7" w:rsidR="00521B7A" w:rsidRPr="00A21DB1" w:rsidRDefault="00521B7A" w:rsidP="00A07EE0">
      <w:pPr>
        <w:ind w:left="284"/>
      </w:pPr>
      <w:r w:rsidRPr="00A21DB1">
        <w:t>Для обновления контейнера необходимо загрузить архив нового контейнера в файловую систему необходимого сервера, и выполнить команду</w:t>
      </w:r>
    </w:p>
    <w:p w14:paraId="44096CFB" w14:textId="306AAC4C" w:rsidR="00521B7A" w:rsidRPr="009120EE" w:rsidRDefault="00521B7A" w:rsidP="00521B7A">
      <w:pPr>
        <w:ind w:left="284" w:firstLine="424"/>
        <w:rPr>
          <w:lang w:val="en-US"/>
        </w:rPr>
      </w:pPr>
      <w:proofErr w:type="spellStart"/>
      <w:proofErr w:type="gramStart"/>
      <w:r w:rsidRPr="009120EE">
        <w:rPr>
          <w:lang w:val="en-US"/>
        </w:rPr>
        <w:t>docker</w:t>
      </w:r>
      <w:proofErr w:type="spellEnd"/>
      <w:proofErr w:type="gramEnd"/>
      <w:r w:rsidRPr="009120EE">
        <w:rPr>
          <w:lang w:val="en-US"/>
        </w:rPr>
        <w:t xml:space="preserve"> load &lt; /opt/</w:t>
      </w:r>
      <w:r w:rsidR="009120EE">
        <w:rPr>
          <w:lang w:val="en-US"/>
        </w:rPr>
        <w:t>app/</w:t>
      </w:r>
      <w:r w:rsidRPr="009120EE">
        <w:rPr>
          <w:lang w:val="en-US"/>
        </w:rPr>
        <w:t>Images/rtk_sa_v102.tar ,</w:t>
      </w:r>
    </w:p>
    <w:p w14:paraId="072A2734" w14:textId="4AFC22A9" w:rsidR="00521B7A" w:rsidRPr="00A21DB1" w:rsidRDefault="00521B7A" w:rsidP="00521B7A">
      <w:r w:rsidRPr="00A21DB1">
        <w:t>где</w:t>
      </w:r>
      <w:r w:rsidRPr="00521B7A">
        <w:t xml:space="preserve"> /</w:t>
      </w:r>
      <w:proofErr w:type="spellStart"/>
      <w:r>
        <w:t>opt</w:t>
      </w:r>
      <w:proofErr w:type="spellEnd"/>
      <w:r w:rsidRPr="00521B7A">
        <w:t>/</w:t>
      </w:r>
      <w:r w:rsidR="009120EE">
        <w:rPr>
          <w:lang w:val="en-US"/>
        </w:rPr>
        <w:t>app</w:t>
      </w:r>
      <w:r w:rsidR="009120EE" w:rsidRPr="009120EE">
        <w:t>/</w:t>
      </w:r>
      <w:proofErr w:type="spellStart"/>
      <w:r>
        <w:t>Images</w:t>
      </w:r>
      <w:proofErr w:type="spellEnd"/>
      <w:r w:rsidRPr="00521B7A">
        <w:t>/rtk_sa_v102.</w:t>
      </w:r>
      <w:r>
        <w:t>tar</w:t>
      </w:r>
      <w:r w:rsidRPr="00521B7A">
        <w:t xml:space="preserve"> – </w:t>
      </w:r>
      <w:r w:rsidRPr="00A21DB1">
        <w:t>архив</w:t>
      </w:r>
      <w:r w:rsidRPr="00521B7A">
        <w:t xml:space="preserve"> </w:t>
      </w:r>
      <w:r w:rsidRPr="00A21DB1">
        <w:t>с контейнеров системы.</w:t>
      </w:r>
    </w:p>
    <w:p w14:paraId="12A49183" w14:textId="53481733" w:rsidR="00521B7A" w:rsidRPr="00521B7A" w:rsidRDefault="00521B7A" w:rsidP="00FE3628">
      <w:r w:rsidRPr="00A21DB1">
        <w:t>Данную команду необходимо выполнить на всех серверах с обновляемым компонентом</w:t>
      </w:r>
    </w:p>
    <w:p w14:paraId="4FD3011D" w14:textId="2177F952" w:rsidR="00A07EE0" w:rsidRPr="00A21DB1" w:rsidRDefault="00A07EE0" w:rsidP="00FE3628">
      <w:r w:rsidRPr="00A21DB1">
        <w:t>Для перезапуска контейнера необходимо:</w:t>
      </w:r>
    </w:p>
    <w:p w14:paraId="5F61700D" w14:textId="27E58E82" w:rsidR="00A07EE0" w:rsidRPr="00A21DB1" w:rsidRDefault="00A07EE0" w:rsidP="00A07EE0">
      <w:pPr>
        <w:ind w:left="284"/>
      </w:pPr>
      <w:r w:rsidRPr="00A21DB1">
        <w:t xml:space="preserve">Получить </w:t>
      </w:r>
      <w:r>
        <w:t>ID</w:t>
      </w:r>
      <w:r w:rsidRPr="00A07EE0">
        <w:t xml:space="preserve"> </w:t>
      </w:r>
      <w:r w:rsidRPr="00A21DB1">
        <w:t>контейнера в кластере, выполнив команду:</w:t>
      </w:r>
    </w:p>
    <w:p w14:paraId="6B35F3DA" w14:textId="3A5B5C83" w:rsidR="00A07EE0" w:rsidRPr="00A21DB1" w:rsidRDefault="00A07EE0" w:rsidP="00521B7A">
      <w:pPr>
        <w:ind w:left="284" w:firstLine="424"/>
      </w:pPr>
      <w:proofErr w:type="spellStart"/>
      <w:r w:rsidRPr="00A07EE0">
        <w:t>docker</w:t>
      </w:r>
      <w:proofErr w:type="spellEnd"/>
      <w:r w:rsidRPr="00A21DB1">
        <w:t xml:space="preserve"> </w:t>
      </w:r>
      <w:proofErr w:type="spellStart"/>
      <w:r w:rsidRPr="00A07EE0">
        <w:t>service</w:t>
      </w:r>
      <w:proofErr w:type="spellEnd"/>
      <w:r w:rsidRPr="00A21DB1">
        <w:t xml:space="preserve"> </w:t>
      </w:r>
      <w:proofErr w:type="spellStart"/>
      <w:r w:rsidRPr="00A07EE0">
        <w:t>ls</w:t>
      </w:r>
      <w:proofErr w:type="spellEnd"/>
    </w:p>
    <w:p w14:paraId="38E5AF5F" w14:textId="77777777" w:rsidR="00521B7A" w:rsidRPr="00A21DB1" w:rsidRDefault="00A07EE0" w:rsidP="00A07EE0">
      <w:pPr>
        <w:ind w:left="284"/>
      </w:pPr>
      <w:r w:rsidRPr="00A21DB1">
        <w:t>Затем</w:t>
      </w:r>
      <w:r w:rsidRPr="00A07EE0">
        <w:t xml:space="preserve"> </w:t>
      </w:r>
      <w:r w:rsidRPr="00A21DB1">
        <w:t>выполнить</w:t>
      </w:r>
      <w:r w:rsidRPr="00A07EE0">
        <w:t xml:space="preserve"> </w:t>
      </w:r>
      <w:r w:rsidRPr="00A21DB1">
        <w:t>команду</w:t>
      </w:r>
      <w:r w:rsidR="00521B7A" w:rsidRPr="00521B7A">
        <w:t>:</w:t>
      </w:r>
    </w:p>
    <w:p w14:paraId="5DF8EB40" w14:textId="5E859D5C" w:rsidR="00A07EE0" w:rsidRPr="00323EC6" w:rsidRDefault="00A07EE0" w:rsidP="00521B7A">
      <w:pPr>
        <w:ind w:left="284" w:firstLine="424"/>
        <w:rPr>
          <w:lang w:val="en-US"/>
        </w:rPr>
      </w:pPr>
      <w:proofErr w:type="spellStart"/>
      <w:proofErr w:type="gramStart"/>
      <w:r w:rsidRPr="00323EC6">
        <w:rPr>
          <w:lang w:val="en-US"/>
        </w:rPr>
        <w:t>docker</w:t>
      </w:r>
      <w:proofErr w:type="spellEnd"/>
      <w:proofErr w:type="gramEnd"/>
      <w:r w:rsidRPr="00323EC6">
        <w:rPr>
          <w:lang w:val="en-US"/>
        </w:rPr>
        <w:t xml:space="preserve"> service update --force wc9ld294nis9, </w:t>
      </w:r>
      <w:r>
        <w:t>где</w:t>
      </w:r>
    </w:p>
    <w:p w14:paraId="5BEDE582" w14:textId="75FADCBE" w:rsidR="00521B7A" w:rsidRDefault="00A07EE0" w:rsidP="00521B7A">
      <w:pPr>
        <w:ind w:left="284"/>
      </w:pPr>
      <w:r w:rsidRPr="00A07EE0">
        <w:lastRenderedPageBreak/>
        <w:t>wc</w:t>
      </w:r>
      <w:r w:rsidRPr="00521B7A">
        <w:t>9</w:t>
      </w:r>
      <w:r w:rsidRPr="00A07EE0">
        <w:t>ld</w:t>
      </w:r>
      <w:r w:rsidRPr="00521B7A">
        <w:t>294</w:t>
      </w:r>
      <w:r w:rsidRPr="00A07EE0">
        <w:t>nis</w:t>
      </w:r>
      <w:r w:rsidRPr="00521B7A">
        <w:t>9</w:t>
      </w:r>
      <w:r w:rsidRPr="00A21DB1">
        <w:t xml:space="preserve"> – </w:t>
      </w:r>
      <w:r>
        <w:t>ID</w:t>
      </w:r>
      <w:r w:rsidRPr="00521B7A">
        <w:t xml:space="preserve"> </w:t>
      </w:r>
      <w:r w:rsidRPr="00A21DB1">
        <w:t xml:space="preserve">необходимого контейнера </w:t>
      </w:r>
      <w:proofErr w:type="gramStart"/>
      <w:r w:rsidR="00521B7A" w:rsidRPr="00A21DB1">
        <w:t>полученный</w:t>
      </w:r>
      <w:proofErr w:type="gramEnd"/>
      <w:r w:rsidR="00521B7A" w:rsidRPr="00A21DB1">
        <w:t xml:space="preserve"> на прошлом шаге.</w:t>
      </w:r>
    </w:p>
    <w:p w14:paraId="33F34C0D" w14:textId="17B95F46" w:rsidR="009120EE" w:rsidRDefault="009120EE" w:rsidP="00521B7A">
      <w:pPr>
        <w:ind w:left="284"/>
      </w:pPr>
    </w:p>
    <w:p w14:paraId="4A3C0842" w14:textId="0AF62A91" w:rsidR="009120EE" w:rsidRDefault="009120EE" w:rsidP="009120EE">
      <w:pPr>
        <w:pStyle w:val="2"/>
      </w:pPr>
      <w:bookmarkStart w:id="12" w:name="_Toc95183220"/>
      <w:r>
        <w:t>Масштабирование контейнеров</w:t>
      </w:r>
      <w:bookmarkEnd w:id="12"/>
    </w:p>
    <w:p w14:paraId="7C15AF67" w14:textId="42AA056F" w:rsidR="009120EE" w:rsidRPr="0053550C" w:rsidRDefault="009120EE" w:rsidP="009120EE">
      <w:pPr>
        <w:ind w:left="284"/>
      </w:pPr>
      <w:r w:rsidRPr="00A21DB1">
        <w:t xml:space="preserve">Для </w:t>
      </w:r>
      <w:r w:rsidR="0053550C">
        <w:t>масштабирования контейнеров используется команда</w:t>
      </w:r>
      <w:r w:rsidR="0053550C" w:rsidRPr="0053550C">
        <w:t xml:space="preserve"> </w:t>
      </w:r>
      <w:proofErr w:type="spellStart"/>
      <w:r w:rsidR="0053550C" w:rsidRPr="0053550C">
        <w:t>docker</w:t>
      </w:r>
      <w:proofErr w:type="spellEnd"/>
      <w:r w:rsidR="0053550C" w:rsidRPr="0053550C">
        <w:t xml:space="preserve"> </w:t>
      </w:r>
      <w:proofErr w:type="spellStart"/>
      <w:r w:rsidR="0053550C" w:rsidRPr="0053550C">
        <w:t>service</w:t>
      </w:r>
      <w:proofErr w:type="spellEnd"/>
      <w:r w:rsidR="0053550C">
        <w:t xml:space="preserve"> </w:t>
      </w:r>
      <w:r w:rsidR="0053550C">
        <w:rPr>
          <w:lang w:val="en-US"/>
        </w:rPr>
        <w:t>scale</w:t>
      </w:r>
      <w:r w:rsidR="0053550C" w:rsidRPr="0053550C">
        <w:t>.</w:t>
      </w:r>
    </w:p>
    <w:p w14:paraId="20C46298" w14:textId="29071FC9" w:rsidR="0053550C" w:rsidRPr="0053550C" w:rsidRDefault="0053550C" w:rsidP="009120EE">
      <w:pPr>
        <w:ind w:left="284"/>
      </w:pPr>
    </w:p>
    <w:p w14:paraId="115B2F33" w14:textId="0F9F5077" w:rsidR="0053550C" w:rsidRPr="0053550C" w:rsidRDefault="0053550C" w:rsidP="0053550C">
      <w:pPr>
        <w:ind w:left="284" w:firstLine="424"/>
      </w:pPr>
      <w:proofErr w:type="spellStart"/>
      <w:r w:rsidRPr="0053550C">
        <w:t>docker</w:t>
      </w:r>
      <w:proofErr w:type="spellEnd"/>
      <w:r w:rsidRPr="0053550C">
        <w:t xml:space="preserve"> </w:t>
      </w:r>
      <w:proofErr w:type="spellStart"/>
      <w:r w:rsidRPr="0053550C">
        <w:t>service</w:t>
      </w:r>
      <w:proofErr w:type="spellEnd"/>
      <w:r w:rsidRPr="0053550C">
        <w:t xml:space="preserve"> </w:t>
      </w:r>
      <w:proofErr w:type="spellStart"/>
      <w:r w:rsidRPr="0053550C">
        <w:t>scale</w:t>
      </w:r>
      <w:proofErr w:type="spellEnd"/>
      <w:r w:rsidRPr="0053550C">
        <w:t xml:space="preserve"> sgk2qock80hs=14</w:t>
      </w:r>
    </w:p>
    <w:p w14:paraId="0E50580B" w14:textId="77777777" w:rsidR="0053550C" w:rsidRPr="00323EC6" w:rsidRDefault="0053550C" w:rsidP="009120EE">
      <w:pPr>
        <w:ind w:left="284"/>
      </w:pPr>
    </w:p>
    <w:p w14:paraId="2D62FD21" w14:textId="6AC7E4C9" w:rsidR="009120EE" w:rsidRPr="00A21DB1" w:rsidRDefault="009120EE" w:rsidP="009120EE">
      <w:pPr>
        <w:ind w:left="284"/>
      </w:pPr>
      <w:r w:rsidRPr="00A21DB1">
        <w:t>где</w:t>
      </w:r>
      <w:r w:rsidRPr="007E42AE">
        <w:t xml:space="preserve"> </w:t>
      </w:r>
      <w:r w:rsidR="0053550C" w:rsidRPr="0053550C">
        <w:t>sgk2qock80hs</w:t>
      </w:r>
      <w:r w:rsidR="0053550C">
        <w:t xml:space="preserve"> – идентификатор сервиса</w:t>
      </w:r>
      <w:r w:rsidRPr="00A21DB1">
        <w:t>.</w:t>
      </w:r>
    </w:p>
    <w:p w14:paraId="49959A61" w14:textId="11A0DB3F" w:rsidR="009120EE" w:rsidRDefault="0053550C" w:rsidP="009120EE">
      <w:pPr>
        <w:ind w:left="284"/>
      </w:pPr>
      <w:r w:rsidRPr="0053550C">
        <w:t xml:space="preserve">14 </w:t>
      </w:r>
      <w:r w:rsidR="009120EE" w:rsidRPr="00A26581">
        <w:t xml:space="preserve">– </w:t>
      </w:r>
      <w:r>
        <w:t>количество запущенных экземпляров приложения</w:t>
      </w:r>
      <w:r w:rsidR="009120EE" w:rsidRPr="00A21DB1">
        <w:t>.</w:t>
      </w:r>
    </w:p>
    <w:p w14:paraId="6307CCD6" w14:textId="3D4A1C7D" w:rsidR="0053550C" w:rsidRDefault="0053550C" w:rsidP="009120EE">
      <w:pPr>
        <w:ind w:left="284"/>
      </w:pPr>
    </w:p>
    <w:p w14:paraId="5F33ACB8" w14:textId="128DB6CE" w:rsidR="0053550C" w:rsidRPr="0053550C" w:rsidRDefault="0053550C" w:rsidP="009120EE">
      <w:pPr>
        <w:ind w:left="284"/>
      </w:pPr>
      <w:r>
        <w:t xml:space="preserve">Идентификатор сервиса можно </w:t>
      </w:r>
      <w:proofErr w:type="gramStart"/>
      <w:r>
        <w:t>получить</w:t>
      </w:r>
      <w:proofErr w:type="gramEnd"/>
      <w:r>
        <w:t xml:space="preserve"> используя команду </w:t>
      </w:r>
      <w:proofErr w:type="spellStart"/>
      <w:r>
        <w:rPr>
          <w:lang w:val="en-US"/>
        </w:rPr>
        <w:t>docker</w:t>
      </w:r>
      <w:proofErr w:type="spellEnd"/>
      <w:r w:rsidRPr="0053550C">
        <w:t xml:space="preserve"> </w:t>
      </w:r>
      <w:r>
        <w:rPr>
          <w:lang w:val="en-US"/>
        </w:rPr>
        <w:t>service</w:t>
      </w:r>
      <w:r w:rsidRPr="0053550C">
        <w:t xml:space="preserve"> </w:t>
      </w:r>
      <w:r>
        <w:rPr>
          <w:lang w:val="en-US"/>
        </w:rPr>
        <w:t>ls</w:t>
      </w:r>
      <w:r w:rsidRPr="0053550C">
        <w:t>.</w:t>
      </w:r>
    </w:p>
    <w:p w14:paraId="0D2319FF" w14:textId="77777777" w:rsidR="009120EE" w:rsidRPr="00A21DB1" w:rsidRDefault="009120EE" w:rsidP="0053550C"/>
    <w:p w14:paraId="76ACF48F" w14:textId="3051ED47" w:rsidR="00556AF1" w:rsidRPr="00D54F14" w:rsidRDefault="00556AF1" w:rsidP="00556AF1">
      <w:pPr>
        <w:pStyle w:val="1"/>
      </w:pPr>
      <w:bookmarkStart w:id="13" w:name="_Toc95183221"/>
      <w:r>
        <w:t>Основная конфигурация</w:t>
      </w:r>
      <w:bookmarkEnd w:id="13"/>
    </w:p>
    <w:p w14:paraId="642F1BBE" w14:textId="2A933382" w:rsidR="00556AF1" w:rsidRPr="00556AF1" w:rsidRDefault="00556AF1" w:rsidP="00556AF1">
      <w:r>
        <w:t xml:space="preserve">Основная конфигурационная структура описана в формате </w:t>
      </w:r>
      <w:proofErr w:type="spellStart"/>
      <w:r>
        <w:t>docker</w:t>
      </w:r>
      <w:proofErr w:type="spellEnd"/>
      <w:r w:rsidRPr="00556AF1">
        <w:t xml:space="preserve"> </w:t>
      </w:r>
      <w:proofErr w:type="spellStart"/>
      <w:r>
        <w:t>compose</w:t>
      </w:r>
      <w:proofErr w:type="spellEnd"/>
      <w:r w:rsidRPr="00556AF1">
        <w:t xml:space="preserve"> </w:t>
      </w:r>
      <w:r>
        <w:t>YAML,</w:t>
      </w:r>
      <w:r w:rsidRPr="00556AF1">
        <w:t xml:space="preserve"> </w:t>
      </w:r>
      <w:r>
        <w:t>версии 3</w:t>
      </w:r>
      <w:r w:rsidR="002E4111" w:rsidRPr="002E4111">
        <w:t>.4</w:t>
      </w:r>
      <w:r>
        <w:t>.</w:t>
      </w:r>
    </w:p>
    <w:p w14:paraId="7E48235C" w14:textId="77777777" w:rsidR="00556AF1" w:rsidRDefault="00556AF1" w:rsidP="00556AF1">
      <w:pPr>
        <w:pStyle w:val="2"/>
      </w:pPr>
      <w:bookmarkStart w:id="14" w:name="_Toc95183222"/>
      <w:r>
        <w:t>Конфигурационный файл</w:t>
      </w:r>
      <w:bookmarkEnd w:id="14"/>
    </w:p>
    <w:p w14:paraId="61D8F896" w14:textId="56B429EE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version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 xml:space="preserve">: </w:t>
      </w:r>
      <w:r w:rsidRPr="002E4111">
        <w:rPr>
          <w:rFonts w:ascii="Menlo" w:hAnsi="Menlo" w:cs="Menlo"/>
          <w:color w:val="CE9178"/>
          <w:sz w:val="18"/>
          <w:szCs w:val="18"/>
        </w:rPr>
        <w:t>'3.</w:t>
      </w:r>
      <w:r w:rsidR="00BE6E48">
        <w:rPr>
          <w:rFonts w:ascii="Menlo" w:hAnsi="Menlo" w:cs="Menlo"/>
          <w:color w:val="CE9178"/>
          <w:sz w:val="18"/>
          <w:szCs w:val="18"/>
        </w:rPr>
        <w:t>8</w:t>
      </w:r>
      <w:r w:rsidRPr="002E4111">
        <w:rPr>
          <w:rFonts w:ascii="Menlo" w:hAnsi="Menlo" w:cs="Menlo"/>
          <w:color w:val="CE9178"/>
          <w:sz w:val="18"/>
          <w:szCs w:val="18"/>
        </w:rPr>
        <w:t>'</w:t>
      </w:r>
    </w:p>
    <w:p w14:paraId="5BC57339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</w:p>
    <w:p w14:paraId="40E23EA7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services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>:</w:t>
      </w:r>
    </w:p>
    <w:p w14:paraId="428A6A8E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nginx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>:</w:t>
      </w:r>
    </w:p>
    <w:p w14:paraId="532693EA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image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 xml:space="preserve">: 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nginx:latest</w:t>
      </w:r>
      <w:proofErr w:type="spellEnd"/>
    </w:p>
    <w:p w14:paraId="0A05590B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hostname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 xml:space="preserve">: 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</w:t>
      </w:r>
      <w:proofErr w:type="spellEnd"/>
    </w:p>
    <w:p w14:paraId="0A35B718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networks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>:</w:t>
      </w:r>
    </w:p>
    <w:p w14:paraId="49BDBAC2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  - 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sa_network</w:t>
      </w:r>
      <w:proofErr w:type="spellEnd"/>
    </w:p>
    <w:p w14:paraId="0EB2704F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volumes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>:</w:t>
      </w:r>
    </w:p>
    <w:p w14:paraId="6E8B3347" w14:textId="03D4EC7C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  - </w:t>
      </w:r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opt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="00BE6E48">
        <w:rPr>
          <w:rFonts w:ascii="Menlo" w:hAnsi="Menlo" w:cs="Menlo"/>
          <w:color w:val="CE9178"/>
          <w:sz w:val="18"/>
          <w:szCs w:val="18"/>
        </w:rPr>
        <w:t>app</w:t>
      </w:r>
      <w:proofErr w:type="spellEnd"/>
      <w:r w:rsidR="00BE6E48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Stack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nginx.conf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:/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etc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nginx.conf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# путь</w:t>
      </w:r>
      <w:r w:rsidRPr="002E4111">
        <w:rPr>
          <w:rFonts w:ascii="Menlo" w:hAnsi="Menlo" w:cs="Menlo"/>
          <w:color w:val="D4D4D4"/>
          <w:sz w:val="18"/>
          <w:szCs w:val="18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к</w:t>
      </w:r>
      <w:r w:rsidRPr="002E4111">
        <w:rPr>
          <w:rFonts w:ascii="Menlo" w:hAnsi="Menlo" w:cs="Menlo"/>
          <w:color w:val="D4D4D4"/>
          <w:sz w:val="18"/>
          <w:szCs w:val="18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конфигурации</w:t>
      </w:r>
      <w:r w:rsidRPr="002E4111">
        <w:rPr>
          <w:rFonts w:ascii="Menlo" w:hAnsi="Menlo" w:cs="Menlo"/>
          <w:color w:val="D4D4D4"/>
          <w:sz w:val="18"/>
          <w:szCs w:val="18"/>
        </w:rPr>
        <w:t xml:space="preserve"> </w:t>
      </w:r>
      <w:proofErr w:type="spellStart"/>
      <w:r>
        <w:rPr>
          <w:rFonts w:ascii="Menlo" w:hAnsi="Menlo" w:cs="Menlo"/>
          <w:color w:val="D4D4D4"/>
          <w:sz w:val="18"/>
          <w:szCs w:val="18"/>
        </w:rPr>
        <w:t>nginx</w:t>
      </w:r>
      <w:proofErr w:type="spellEnd"/>
    </w:p>
    <w:p w14:paraId="6D3B2DEA" w14:textId="1F3D10DB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  - </w:t>
      </w:r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opt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="00BE6E48">
        <w:rPr>
          <w:rFonts w:ascii="Menlo" w:hAnsi="Menlo" w:cs="Menlo"/>
          <w:color w:val="CE9178"/>
          <w:sz w:val="18"/>
          <w:szCs w:val="18"/>
        </w:rPr>
        <w:t>app</w:t>
      </w:r>
      <w:proofErr w:type="spellEnd"/>
      <w:r w:rsidR="00BE6E48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Stack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logs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/:/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var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log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nginx</w:t>
      </w:r>
      <w:proofErr w:type="spellEnd"/>
      <w:r w:rsidRPr="002E4111">
        <w:rPr>
          <w:rFonts w:ascii="Menlo" w:hAnsi="Menlo" w:cs="Menlo"/>
          <w:color w:val="CE9178"/>
          <w:sz w:val="18"/>
          <w:szCs w:val="18"/>
        </w:rPr>
        <w:t>/</w:t>
      </w:r>
      <w:r>
        <w:rPr>
          <w:rFonts w:ascii="Menlo" w:hAnsi="Menlo" w:cs="Menlo"/>
          <w:color w:val="CE9178"/>
          <w:sz w:val="18"/>
          <w:szCs w:val="18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# путь</w:t>
      </w:r>
      <w:r w:rsidRPr="002E4111">
        <w:rPr>
          <w:rFonts w:ascii="Menlo" w:hAnsi="Menlo" w:cs="Menlo"/>
          <w:color w:val="D4D4D4"/>
          <w:sz w:val="18"/>
          <w:szCs w:val="18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к</w:t>
      </w:r>
      <w:r w:rsidRPr="002E4111">
        <w:rPr>
          <w:rFonts w:ascii="Menlo" w:hAnsi="Menlo" w:cs="Menlo"/>
          <w:color w:val="D4D4D4"/>
          <w:sz w:val="18"/>
          <w:szCs w:val="18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логам</w:t>
      </w:r>
      <w:r w:rsidRPr="002E4111">
        <w:rPr>
          <w:rFonts w:ascii="Menlo" w:hAnsi="Menlo" w:cs="Menlo"/>
          <w:color w:val="D4D4D4"/>
          <w:sz w:val="18"/>
          <w:szCs w:val="18"/>
        </w:rPr>
        <w:t xml:space="preserve"> </w:t>
      </w:r>
      <w:proofErr w:type="spellStart"/>
      <w:r>
        <w:rPr>
          <w:rFonts w:ascii="Menlo" w:hAnsi="Menlo" w:cs="Menlo"/>
          <w:color w:val="D4D4D4"/>
          <w:sz w:val="18"/>
          <w:szCs w:val="18"/>
        </w:rPr>
        <w:t>nginx</w:t>
      </w:r>
      <w:proofErr w:type="spellEnd"/>
    </w:p>
    <w:p w14:paraId="4B9DEE3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4C8EA70" w14:textId="10309E4B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80</w:t>
      </w:r>
      <w:r w:rsidR="007B7343" w:rsidRPr="00323EC6">
        <w:rPr>
          <w:rFonts w:ascii="Menlo" w:hAnsi="Menlo" w:cs="Menlo"/>
          <w:color w:val="B5CEA8"/>
          <w:sz w:val="18"/>
          <w:szCs w:val="18"/>
          <w:lang w:val="en-US"/>
        </w:rPr>
        <w:t xml:space="preserve"> 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>src</w:t>
      </w:r>
      <w:proofErr w:type="spellEnd"/>
    </w:p>
    <w:p w14:paraId="2AD66E94" w14:textId="6DD6E964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8000</w:t>
      </w:r>
      <w:r w:rsidR="007B7343" w:rsidRPr="00323EC6">
        <w:rPr>
          <w:rFonts w:ascii="Menlo" w:hAnsi="Menlo" w:cs="Menlo"/>
          <w:color w:val="B5CEA8"/>
          <w:sz w:val="18"/>
          <w:szCs w:val="18"/>
          <w:lang w:val="en-US"/>
        </w:rPr>
        <w:t xml:space="preserve"> 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>dest</w:t>
      </w:r>
      <w:proofErr w:type="spellEnd"/>
    </w:p>
    <w:p w14:paraId="7F5CFDD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2D82949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</w:p>
    <w:p w14:paraId="058B585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DC8181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global</w:t>
      </w:r>
    </w:p>
    <w:p w14:paraId="1051A73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BFF3475" w14:textId="77777777" w:rsidR="00BE6E48" w:rsidRPr="00323EC6" w:rsidRDefault="002E4111" w:rsidP="00BE6E48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BE6E48"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2789AA6D" w14:textId="588C10EB" w:rsidR="002E4111" w:rsidRPr="00A21DB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68A643B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redis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D80613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redis</w:t>
      </w:r>
      <w:proofErr w:type="spellEnd"/>
    </w:p>
    <w:p w14:paraId="511ECC2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redis</w:t>
      </w:r>
      <w:proofErr w:type="spellEnd"/>
    </w:p>
    <w:p w14:paraId="258BDFF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21B1B9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64FE06B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depends_on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05436F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web1</w:t>
      </w:r>
    </w:p>
    <w:p w14:paraId="39CD206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web2</w:t>
      </w:r>
    </w:p>
    <w:p w14:paraId="0D601F1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B9605F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6379</w:t>
      </w:r>
    </w:p>
    <w:p w14:paraId="056F55D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6379</w:t>
      </w:r>
    </w:p>
    <w:p w14:paraId="1B3D81D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21AAA8F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</w:t>
      </w:r>
    </w:p>
    <w:p w14:paraId="2B20C461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31A7D01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replicated</w:t>
      </w:r>
    </w:p>
    <w:p w14:paraId="4A3A58F1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3B72FDA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578C86E" w14:textId="283A8EC6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CE9178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BE6E48"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2E7BA9A0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spellStart"/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nats</w:t>
      </w:r>
      <w:proofErr w:type="spellEnd"/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9273657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C42EAC">
        <w:rPr>
          <w:rFonts w:ascii="Menlo" w:hAnsi="Menlo" w:cs="Menlo"/>
          <w:color w:val="CE9178"/>
          <w:sz w:val="18"/>
          <w:szCs w:val="18"/>
          <w:lang w:val="en-US"/>
        </w:rPr>
        <w:t>nats</w:t>
      </w:r>
      <w:proofErr w:type="spellEnd"/>
    </w:p>
    <w:p w14:paraId="505C91EE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C42EAC">
        <w:rPr>
          <w:rFonts w:ascii="Menlo" w:hAnsi="Menlo" w:cs="Menlo"/>
          <w:color w:val="CE9178"/>
          <w:sz w:val="18"/>
          <w:szCs w:val="18"/>
          <w:lang w:val="en-US"/>
        </w:rPr>
        <w:t>nats</w:t>
      </w:r>
      <w:proofErr w:type="spellEnd"/>
    </w:p>
    <w:p w14:paraId="0A5727A3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C985954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C42EAC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0BA7BF70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D67EFF3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C42EAC">
        <w:rPr>
          <w:rFonts w:ascii="Menlo" w:hAnsi="Menlo" w:cs="Menlo"/>
          <w:color w:val="B5CEA8"/>
          <w:sz w:val="18"/>
          <w:szCs w:val="18"/>
          <w:lang w:val="en-US"/>
        </w:rPr>
        <w:t>4222</w:t>
      </w:r>
    </w:p>
    <w:p w14:paraId="576D02F6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C42EAC">
        <w:rPr>
          <w:rFonts w:ascii="Menlo" w:hAnsi="Menlo" w:cs="Menlo"/>
          <w:color w:val="B5CEA8"/>
          <w:sz w:val="18"/>
          <w:szCs w:val="18"/>
          <w:lang w:val="en-US"/>
        </w:rPr>
        <w:t>4222</w:t>
      </w:r>
    </w:p>
    <w:p w14:paraId="0C176E5D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C42EAC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79F194D6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C42EAC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43E7D8A4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06EF202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C42EAC">
        <w:rPr>
          <w:rFonts w:ascii="Menlo" w:hAnsi="Menlo" w:cs="Menlo"/>
          <w:color w:val="CE9178"/>
          <w:sz w:val="18"/>
          <w:szCs w:val="18"/>
          <w:lang w:val="en-US"/>
        </w:rPr>
        <w:t>replicated</w:t>
      </w:r>
    </w:p>
    <w:p w14:paraId="2B46F5D1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C42EAC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5C512A84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0D8F0C2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C42EAC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0D98FE0C" w14:textId="77777777" w:rsidR="00C42EAC" w:rsidRPr="00C42EAC" w:rsidRDefault="00C42EAC" w:rsidP="00C42EAC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983F8ED" w14:textId="269E7F44" w:rsidR="00C42EAC" w:rsidRPr="00C42EAC" w:rsidRDefault="00C42EAC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C42EAC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C42EAC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C42EAC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C42EAC">
        <w:rPr>
          <w:rFonts w:ascii="Menlo" w:hAnsi="Menlo" w:cs="Menlo"/>
          <w:color w:val="CE9178"/>
          <w:sz w:val="18"/>
          <w:szCs w:val="18"/>
          <w:lang w:val="en-US"/>
        </w:rPr>
        <w:t xml:space="preserve"> == p0a8i82z0ansp03.unix.vats.local</w:t>
      </w: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]   </w:t>
      </w:r>
    </w:p>
    <w:p w14:paraId="45ADED9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C42EAC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web1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C818F1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rtk_web</w:t>
      </w:r>
      <w:proofErr w:type="spellEnd"/>
    </w:p>
    <w:p w14:paraId="515AD37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web1</w:t>
      </w:r>
    </w:p>
    <w:p w14:paraId="246EACC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4E8465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1DE0040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6063FE7" w14:textId="41732A36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/opt/</w:t>
      </w:r>
      <w:r w:rsidR="00352618">
        <w:rPr>
          <w:rFonts w:ascii="Menlo" w:hAnsi="Menlo" w:cs="Menlo"/>
          <w:color w:val="CE9178"/>
          <w:sz w:val="18"/>
          <w:szCs w:val="18"/>
          <w:lang w:val="en-US"/>
        </w:rPr>
        <w:t>app</w:t>
      </w:r>
      <w:r w:rsidR="00352618"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Stack/web/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web_conf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conf.yaml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:/app/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conf.yaml</w:t>
      </w:r>
      <w:proofErr w:type="spellEnd"/>
      <w:r w:rsidR="007B7343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конфигурации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web</w:t>
      </w:r>
    </w:p>
    <w:p w14:paraId="28CE5AD5" w14:textId="6F40E75A" w:rsidR="002E4111" w:rsidRPr="00352618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352618">
        <w:rPr>
          <w:rFonts w:ascii="Menlo" w:hAnsi="Menlo" w:cs="Menlo"/>
          <w:color w:val="CE9178"/>
          <w:sz w:val="18"/>
          <w:szCs w:val="18"/>
          <w:lang w:val="en-US"/>
        </w:rPr>
        <w:t>/opt/</w:t>
      </w:r>
      <w:r w:rsidR="00352618">
        <w:rPr>
          <w:rFonts w:ascii="Menlo" w:hAnsi="Menlo" w:cs="Menlo"/>
          <w:color w:val="CE9178"/>
          <w:sz w:val="18"/>
          <w:szCs w:val="18"/>
          <w:lang w:val="en-US"/>
        </w:rPr>
        <w:t>app/</w:t>
      </w:r>
      <w:r w:rsidRPr="00352618">
        <w:rPr>
          <w:rFonts w:ascii="Menlo" w:hAnsi="Menlo" w:cs="Menlo"/>
          <w:color w:val="CE9178"/>
          <w:sz w:val="18"/>
          <w:szCs w:val="18"/>
          <w:lang w:val="en-US"/>
        </w:rPr>
        <w:t>Stack/web/web1_log/:/app/log/</w:t>
      </w:r>
      <w:r w:rsidR="007B7343" w:rsidRPr="00352618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логам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web1</w:t>
      </w:r>
    </w:p>
    <w:p w14:paraId="0F7F760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7DF731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8080</w:t>
      </w:r>
    </w:p>
    <w:p w14:paraId="424EE19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8080</w:t>
      </w:r>
    </w:p>
    <w:p w14:paraId="67314C7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694EB58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0B96455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healthcheck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EEF2A3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curl -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sS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http://127.0.0.1:8080 || echo 1</w:t>
      </w:r>
    </w:p>
    <w:p w14:paraId="58346E3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5s</w:t>
      </w:r>
    </w:p>
    <w:p w14:paraId="6E75A1E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10s</w:t>
      </w:r>
    </w:p>
    <w:p w14:paraId="31D0036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retries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3</w:t>
      </w:r>
    </w:p>
    <w:p w14:paraId="141FC8D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269611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replicated</w:t>
      </w:r>
    </w:p>
    <w:p w14:paraId="3FBF4A0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288907F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C02E1B3" w14:textId="69B3D214" w:rsidR="002E4111" w:rsidRPr="000905FC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0905FC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C42EAC" w:rsidRPr="000905FC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05996380" w14:textId="77777777" w:rsidR="002E4111" w:rsidRPr="000905FC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0905FC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0905F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88AE650" w14:textId="7E54EFB3" w:rsidR="002E4111" w:rsidRPr="000905FC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0905FC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0905FC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0905FC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0905FC">
        <w:rPr>
          <w:rFonts w:ascii="Menlo" w:hAnsi="Menlo" w:cs="Menlo"/>
          <w:color w:val="CE9178"/>
          <w:sz w:val="18"/>
          <w:szCs w:val="18"/>
          <w:lang w:val="en-US"/>
        </w:rPr>
        <w:t xml:space="preserve"> == p0a8i41ansp01.unix.local</w:t>
      </w:r>
      <w:r w:rsidRPr="000905FC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7B7343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7B7343">
        <w:rPr>
          <w:rFonts w:ascii="Menlo" w:hAnsi="Menlo" w:cs="Menlo"/>
          <w:color w:val="D4D4D4"/>
          <w:sz w:val="18"/>
          <w:szCs w:val="18"/>
        </w:rPr>
        <w:t>указание</w:t>
      </w:r>
      <w:r w:rsidR="007B7343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запуска</w:t>
      </w:r>
      <w:r w:rsidR="007B7343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на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определенном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сервере</w:t>
      </w:r>
    </w:p>
    <w:p w14:paraId="33B2697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905FC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web2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E851BB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rtk_web</w:t>
      </w:r>
      <w:proofErr w:type="spellEnd"/>
    </w:p>
    <w:p w14:paraId="33848C9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web2</w:t>
      </w:r>
    </w:p>
    <w:p w14:paraId="7F11C87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844F1C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37FCF42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E2F5C39" w14:textId="3637BFD3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/opt/</w:t>
      </w:r>
      <w:r w:rsidR="00352618">
        <w:rPr>
          <w:rFonts w:ascii="Menlo" w:hAnsi="Menlo" w:cs="Menlo"/>
          <w:color w:val="CE9178"/>
          <w:sz w:val="18"/>
          <w:szCs w:val="18"/>
          <w:lang w:val="en-US"/>
        </w:rPr>
        <w:t>app</w:t>
      </w:r>
      <w:r w:rsidR="00352618"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Stack/web/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web_conf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conf.yaml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:/app/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conf.yaml</w:t>
      </w:r>
      <w:proofErr w:type="spellEnd"/>
      <w:r w:rsidR="007B7343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конфигурации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web</w:t>
      </w:r>
    </w:p>
    <w:p w14:paraId="79F1F1A9" w14:textId="2850E25A" w:rsidR="002E4111" w:rsidRPr="00352618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352618">
        <w:rPr>
          <w:rFonts w:ascii="Menlo" w:hAnsi="Menlo" w:cs="Menlo"/>
          <w:color w:val="CE9178"/>
          <w:sz w:val="18"/>
          <w:szCs w:val="18"/>
          <w:lang w:val="en-US"/>
        </w:rPr>
        <w:t>/opt/</w:t>
      </w:r>
      <w:r w:rsidR="00352618">
        <w:rPr>
          <w:rFonts w:ascii="Menlo" w:hAnsi="Menlo" w:cs="Menlo"/>
          <w:color w:val="CE9178"/>
          <w:sz w:val="18"/>
          <w:szCs w:val="18"/>
          <w:lang w:val="en-US"/>
        </w:rPr>
        <w:t>app/</w:t>
      </w:r>
      <w:r w:rsidRPr="00352618">
        <w:rPr>
          <w:rFonts w:ascii="Menlo" w:hAnsi="Menlo" w:cs="Menlo"/>
          <w:color w:val="CE9178"/>
          <w:sz w:val="18"/>
          <w:szCs w:val="18"/>
          <w:lang w:val="en-US"/>
        </w:rPr>
        <w:t>Stack/web/web2_log/:/app/log/</w:t>
      </w:r>
      <w:r w:rsidR="007B7343" w:rsidRPr="00352618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логам</w:t>
      </w:r>
      <w:r w:rsidR="007B7343"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web2</w:t>
      </w:r>
    </w:p>
    <w:p w14:paraId="51D0E371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52618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5B25A6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8080</w:t>
      </w:r>
    </w:p>
    <w:p w14:paraId="364371B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8081</w:t>
      </w:r>
    </w:p>
    <w:p w14:paraId="546E782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2D0582D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4779047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healthcheck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8AD0FF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curl -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sS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http://127.0.0.1:8080 || echo 1</w:t>
      </w:r>
    </w:p>
    <w:p w14:paraId="724A3C3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5s</w:t>
      </w:r>
    </w:p>
    <w:p w14:paraId="24F3E5E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10s</w:t>
      </w:r>
    </w:p>
    <w:p w14:paraId="3BC7176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retries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3</w:t>
      </w:r>
    </w:p>
    <w:p w14:paraId="5FD9670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252D34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replicated</w:t>
      </w:r>
    </w:p>
    <w:p w14:paraId="2E814E0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319B0B3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40AA21D" w14:textId="6F5FE4BB" w:rsidR="002E4111" w:rsidRPr="000905FC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0905FC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352618" w:rsidRPr="000905FC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46F9F78B" w14:textId="77777777" w:rsidR="002E4111" w:rsidRPr="000905FC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0905FC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0905FC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E9A747F" w14:textId="55921347" w:rsidR="002E4111" w:rsidRPr="000905FC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0905FC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0905FC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0905FC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0905FC">
        <w:rPr>
          <w:rFonts w:ascii="Menlo" w:hAnsi="Menlo" w:cs="Menlo"/>
          <w:color w:val="CE9178"/>
          <w:sz w:val="18"/>
          <w:szCs w:val="18"/>
          <w:lang w:val="en-US"/>
        </w:rPr>
        <w:t xml:space="preserve"> == p0a8i41ansp02.unix.local</w:t>
      </w:r>
      <w:r w:rsidRPr="000905FC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8644BA">
        <w:rPr>
          <w:rFonts w:ascii="Menlo" w:hAnsi="Menlo" w:cs="Menlo"/>
          <w:color w:val="D4D4D4"/>
          <w:sz w:val="18"/>
          <w:szCs w:val="18"/>
        </w:rPr>
        <w:t>указание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запуска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на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определенном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сервере</w:t>
      </w:r>
    </w:p>
    <w:p w14:paraId="067426A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postgres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0FB612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postgres</w:t>
      </w:r>
      <w:proofErr w:type="spellEnd"/>
    </w:p>
    <w:p w14:paraId="36CC085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postgres</w:t>
      </w:r>
      <w:proofErr w:type="spellEnd"/>
    </w:p>
    <w:p w14:paraId="4C69ABC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CEFE2E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69DFE00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environment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CA243E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 xml:space="preserve"># POSTGRES_PASSWORD: </w:t>
      </w:r>
      <w:proofErr w:type="spellStart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postgres</w:t>
      </w:r>
      <w:proofErr w:type="spellEnd"/>
    </w:p>
    <w:p w14:paraId="0814138B" w14:textId="5FC524E1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r w:rsidRPr="00F33AB9">
        <w:rPr>
          <w:rFonts w:ascii="Menlo" w:hAnsi="Menlo" w:cs="Menlo"/>
          <w:color w:val="569CD6"/>
          <w:sz w:val="18"/>
          <w:szCs w:val="18"/>
          <w:lang w:val="en-US"/>
        </w:rPr>
        <w:t>POSTGRES_HOST_AUTH_METHOD</w:t>
      </w:r>
      <w:r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F33AB9">
        <w:rPr>
          <w:rFonts w:ascii="Menlo" w:hAnsi="Menlo" w:cs="Menlo"/>
          <w:color w:val="CE9178"/>
          <w:sz w:val="18"/>
          <w:szCs w:val="18"/>
          <w:lang w:val="en-US"/>
        </w:rPr>
        <w:t>trust</w:t>
      </w:r>
      <w:r w:rsidR="00F33AB9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F33AB9" w:rsidRPr="00F33AB9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# </w:t>
      </w:r>
      <w:r w:rsidR="00F33AB9" w:rsidRPr="00F33AB9">
        <w:rPr>
          <w:rFonts w:ascii="Menlo" w:hAnsi="Menlo" w:cs="Menlo"/>
          <w:color w:val="FFFFFF" w:themeColor="background1"/>
          <w:sz w:val="18"/>
          <w:szCs w:val="18"/>
        </w:rPr>
        <w:t>изменить</w:t>
      </w:r>
      <w:r w:rsidR="00F33AB9" w:rsidRPr="00F33AB9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F33AB9" w:rsidRPr="00F33AB9">
        <w:rPr>
          <w:rFonts w:ascii="Menlo" w:hAnsi="Menlo" w:cs="Menlo"/>
          <w:color w:val="FFFFFF" w:themeColor="background1"/>
          <w:sz w:val="18"/>
          <w:szCs w:val="18"/>
        </w:rPr>
        <w:t>при</w:t>
      </w:r>
      <w:r w:rsidR="00F33AB9" w:rsidRPr="00F33AB9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F33AB9" w:rsidRPr="00F33AB9">
        <w:rPr>
          <w:rFonts w:ascii="Menlo" w:hAnsi="Menlo" w:cs="Menlo"/>
          <w:color w:val="FFFFFF" w:themeColor="background1"/>
          <w:sz w:val="18"/>
          <w:szCs w:val="18"/>
        </w:rPr>
        <w:t>открытом</w:t>
      </w:r>
      <w:r w:rsidR="00F33AB9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F33AB9" w:rsidRPr="00F33AB9">
        <w:rPr>
          <w:rFonts w:ascii="Menlo" w:hAnsi="Menlo" w:cs="Menlo"/>
          <w:color w:val="FFFFFF" w:themeColor="background1"/>
          <w:sz w:val="18"/>
          <w:szCs w:val="18"/>
        </w:rPr>
        <w:t>доступе</w:t>
      </w:r>
    </w:p>
    <w:p w14:paraId="053E836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A44D4D3" w14:textId="63B337E2" w:rsidR="002E4111" w:rsidRPr="00F33AB9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Pr="00F33AB9">
        <w:rPr>
          <w:rFonts w:ascii="Menlo" w:hAnsi="Menlo" w:cs="Menlo"/>
          <w:color w:val="CE9178"/>
          <w:sz w:val="18"/>
          <w:szCs w:val="18"/>
          <w:lang w:val="en-US"/>
        </w:rPr>
        <w:t>/opt/</w:t>
      </w:r>
      <w:r w:rsidR="00F33AB9">
        <w:rPr>
          <w:rFonts w:ascii="Menlo" w:hAnsi="Menlo" w:cs="Menlo"/>
          <w:color w:val="CE9178"/>
          <w:sz w:val="18"/>
          <w:szCs w:val="18"/>
          <w:lang w:val="en-US"/>
        </w:rPr>
        <w:t>app/</w:t>
      </w:r>
      <w:r w:rsidRPr="00F33AB9">
        <w:rPr>
          <w:rFonts w:ascii="Menlo" w:hAnsi="Menlo" w:cs="Menlo"/>
          <w:color w:val="CE9178"/>
          <w:sz w:val="18"/>
          <w:szCs w:val="18"/>
          <w:lang w:val="en-US"/>
        </w:rPr>
        <w:t>Stack/</w:t>
      </w:r>
      <w:proofErr w:type="spellStart"/>
      <w:r w:rsidRPr="00F33AB9">
        <w:rPr>
          <w:rFonts w:ascii="Menlo" w:hAnsi="Menlo" w:cs="Menlo"/>
          <w:color w:val="CE9178"/>
          <w:sz w:val="18"/>
          <w:szCs w:val="18"/>
          <w:lang w:val="en-US"/>
        </w:rPr>
        <w:t>pg</w:t>
      </w:r>
      <w:proofErr w:type="spellEnd"/>
      <w:r w:rsidRPr="00F33AB9">
        <w:rPr>
          <w:rFonts w:ascii="Menlo" w:hAnsi="Menlo" w:cs="Menlo"/>
          <w:color w:val="CE9178"/>
          <w:sz w:val="18"/>
          <w:szCs w:val="18"/>
          <w:lang w:val="en-US"/>
        </w:rPr>
        <w:t>/data/:/</w:t>
      </w:r>
      <w:proofErr w:type="spellStart"/>
      <w:r w:rsidRPr="00F33AB9">
        <w:rPr>
          <w:rFonts w:ascii="Menlo" w:hAnsi="Menlo" w:cs="Menlo"/>
          <w:color w:val="CE9178"/>
          <w:sz w:val="18"/>
          <w:szCs w:val="18"/>
          <w:lang w:val="en-US"/>
        </w:rPr>
        <w:t>var</w:t>
      </w:r>
      <w:proofErr w:type="spellEnd"/>
      <w:r w:rsidRPr="00F33AB9">
        <w:rPr>
          <w:rFonts w:ascii="Menlo" w:hAnsi="Menlo" w:cs="Menlo"/>
          <w:color w:val="CE9178"/>
          <w:sz w:val="18"/>
          <w:szCs w:val="18"/>
          <w:lang w:val="en-US"/>
        </w:rPr>
        <w:t>/lib/</w:t>
      </w:r>
      <w:proofErr w:type="spellStart"/>
      <w:r w:rsidRPr="00F33AB9">
        <w:rPr>
          <w:rFonts w:ascii="Menlo" w:hAnsi="Menlo" w:cs="Menlo"/>
          <w:color w:val="CE9178"/>
          <w:sz w:val="18"/>
          <w:szCs w:val="18"/>
          <w:lang w:val="en-US"/>
        </w:rPr>
        <w:t>postgresql</w:t>
      </w:r>
      <w:proofErr w:type="spellEnd"/>
      <w:r w:rsidRPr="00F33AB9">
        <w:rPr>
          <w:rFonts w:ascii="Menlo" w:hAnsi="Menlo" w:cs="Menlo"/>
          <w:color w:val="CE9178"/>
          <w:sz w:val="18"/>
          <w:szCs w:val="18"/>
          <w:lang w:val="en-US"/>
        </w:rPr>
        <w:t>/data/</w:t>
      </w:r>
    </w:p>
    <w:p w14:paraId="4DA56F8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EB475D1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5432</w:t>
      </w:r>
    </w:p>
    <w:p w14:paraId="4C18C2B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5432</w:t>
      </w:r>
    </w:p>
    <w:p w14:paraId="6CF2E6F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3D9418B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758586F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healthcheck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E98759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 [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"CMD-SHELL"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,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"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pg_isready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-U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postgres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"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>]</w:t>
      </w:r>
    </w:p>
    <w:p w14:paraId="59E33DF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10s</w:t>
      </w:r>
    </w:p>
    <w:p w14:paraId="7DCD74C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5s</w:t>
      </w:r>
    </w:p>
    <w:p w14:paraId="4E06427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retries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5</w:t>
      </w:r>
    </w:p>
    <w:p w14:paraId="6130F4B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start_period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15s</w:t>
      </w:r>
    </w:p>
    <w:p w14:paraId="2E2A269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2175B9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752105B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EE64715" w14:textId="7DF3D04E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F33AB9"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3341AA4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92D26DF" w14:textId="36935768" w:rsidR="002E4111" w:rsidRPr="000905FC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0905FC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0905FC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0905FC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0905FC">
        <w:rPr>
          <w:rFonts w:ascii="Menlo" w:hAnsi="Menlo" w:cs="Menlo"/>
          <w:color w:val="CE9178"/>
          <w:sz w:val="18"/>
          <w:szCs w:val="18"/>
          <w:lang w:val="en-US"/>
        </w:rPr>
        <w:t xml:space="preserve"> == p0a8i41ansp03.unix.local</w:t>
      </w:r>
      <w:r w:rsidRPr="000905FC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8644BA">
        <w:rPr>
          <w:rFonts w:ascii="Menlo" w:hAnsi="Menlo" w:cs="Menlo"/>
          <w:color w:val="D4D4D4"/>
          <w:sz w:val="18"/>
          <w:szCs w:val="18"/>
        </w:rPr>
        <w:t>указание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запуска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на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определенном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сервере</w:t>
      </w:r>
      <w:r w:rsidR="008644BA"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</w:p>
    <w:p w14:paraId="5439401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905FC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mongo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35D38D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mongo</w:t>
      </w:r>
    </w:p>
    <w:p w14:paraId="1A5A01D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mongo</w:t>
      </w:r>
    </w:p>
    <w:p w14:paraId="0A068E3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 xml:space="preserve"># </w:t>
      </w:r>
      <w:proofErr w:type="gramStart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environment</w:t>
      </w:r>
      <w:proofErr w:type="gramEnd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:</w:t>
      </w:r>
    </w:p>
    <w:p w14:paraId="388ADBC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>#   MONGO_INITDB_ROOT_USERNAME: root</w:t>
      </w:r>
    </w:p>
    <w:p w14:paraId="421D33A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>#   MONGO_INITDB_ROOT_PASSWORD: example</w:t>
      </w:r>
    </w:p>
    <w:p w14:paraId="75549FB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A80BCF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/opt/Stack/mongo/data/:/data/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db</w:t>
      </w:r>
      <w:proofErr w:type="spellEnd"/>
    </w:p>
    <w:p w14:paraId="47DF6A6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1022DF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2BA92A5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3C99FB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27017</w:t>
      </w:r>
    </w:p>
    <w:p w14:paraId="39005EE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27017</w:t>
      </w:r>
    </w:p>
    <w:p w14:paraId="5E46C68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5C3BCCE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7D300D1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healthcheck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773D38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 xml:space="preserve"># </w:t>
      </w:r>
      <w:proofErr w:type="gramStart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: ["CMD", "mongo --</w:t>
      </w:r>
      <w:proofErr w:type="spellStart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eval</w:t>
      </w:r>
      <w:proofErr w:type="spellEnd"/>
      <w:r w:rsidRPr="00323EC6">
        <w:rPr>
          <w:rFonts w:ascii="Menlo" w:hAnsi="Menlo" w:cs="Menlo"/>
          <w:color w:val="6A9955"/>
          <w:sz w:val="18"/>
          <w:szCs w:val="18"/>
          <w:lang w:val="en-US"/>
        </w:rPr>
        <w:t xml:space="preserve"> </w:t>
      </w:r>
      <w:proofErr w:type="spellStart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db.adminCommand</w:t>
      </w:r>
      <w:proofErr w:type="spellEnd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('ping')"]</w:t>
      </w:r>
    </w:p>
    <w:p w14:paraId="71877CB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 xml:space="preserve"># </w:t>
      </w:r>
      <w:proofErr w:type="gramStart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: 10s</w:t>
      </w:r>
    </w:p>
    <w:p w14:paraId="75C991E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 xml:space="preserve"># </w:t>
      </w:r>
      <w:proofErr w:type="gramStart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6A9955"/>
          <w:sz w:val="18"/>
          <w:szCs w:val="18"/>
          <w:lang w:val="en-US"/>
        </w:rPr>
        <w:t>: 5s</w:t>
      </w:r>
    </w:p>
    <w:p w14:paraId="50EE9DE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r w:rsidRPr="00323EC6">
        <w:rPr>
          <w:rFonts w:ascii="Menlo" w:hAnsi="Menlo" w:cs="Menlo"/>
          <w:color w:val="6A9955"/>
          <w:sz w:val="18"/>
          <w:szCs w:val="18"/>
          <w:lang w:val="en-US"/>
        </w:rPr>
        <w:t># retries: 5</w:t>
      </w:r>
    </w:p>
    <w:p w14:paraId="6D2BE10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echo '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db.runCommand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("ping").ok' | mongo mongo:27017/test --quiet</w:t>
      </w:r>
    </w:p>
    <w:p w14:paraId="4763F7D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10s</w:t>
      </w:r>
    </w:p>
    <w:p w14:paraId="6129007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10s</w:t>
      </w:r>
    </w:p>
    <w:p w14:paraId="7D031ED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retries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5</w:t>
      </w:r>
    </w:p>
    <w:p w14:paraId="7BC2B02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start_period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40s</w:t>
      </w:r>
    </w:p>
    <w:p w14:paraId="76ED0C8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F07809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5DDC4AE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732BFCF" w14:textId="318867D8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F33AB9"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20F5490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CFE9F46" w14:textId="4D8CF916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== p0a8i41ansp03.unix.local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] 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8644BA">
        <w:rPr>
          <w:rFonts w:ascii="Menlo" w:hAnsi="Menlo" w:cs="Menlo"/>
          <w:color w:val="D4D4D4"/>
          <w:sz w:val="18"/>
          <w:szCs w:val="18"/>
        </w:rPr>
        <w:t>указание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запуска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на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определенном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сервере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</w:p>
    <w:p w14:paraId="4F31408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minio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F8678C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minio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minio</w:t>
      </w:r>
      <w:proofErr w:type="spellEnd"/>
    </w:p>
    <w:p w14:paraId="54D53BE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minio</w:t>
      </w:r>
      <w:proofErr w:type="spellEnd"/>
    </w:p>
    <w:p w14:paraId="1368925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DC309F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2E632ED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environment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E07BDB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MINIO_ACCESS_KEY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hd78347gdncw09823hd2x5134</w:t>
      </w:r>
    </w:p>
    <w:p w14:paraId="7A064C1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MINIO_SECRET_KEY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xm34gaxkfgaw8m232x3rmh8f9f</w:t>
      </w:r>
    </w:p>
    <w:p w14:paraId="5EA18E5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6DF12E5" w14:textId="241D4782" w:rsidR="002E4111" w:rsidRPr="00F33AB9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="00F33AB9" w:rsidRPr="00F33AB9">
        <w:rPr>
          <w:rFonts w:ascii="Menlo" w:hAnsi="Menlo" w:cs="Menlo"/>
          <w:color w:val="CE9178"/>
          <w:sz w:val="18"/>
          <w:szCs w:val="18"/>
          <w:lang w:val="en-US"/>
        </w:rPr>
        <w:t>/ansp_01/Stack/</w:t>
      </w:r>
      <w:proofErr w:type="spellStart"/>
      <w:r w:rsidR="00F33AB9" w:rsidRPr="00F33AB9">
        <w:rPr>
          <w:rFonts w:ascii="Menlo" w:hAnsi="Menlo" w:cs="Menlo"/>
          <w:color w:val="CE9178"/>
          <w:sz w:val="18"/>
          <w:szCs w:val="18"/>
          <w:lang w:val="en-US"/>
        </w:rPr>
        <w:t>minio</w:t>
      </w:r>
      <w:proofErr w:type="spellEnd"/>
      <w:r w:rsidR="00F33AB9" w:rsidRPr="00F33AB9">
        <w:rPr>
          <w:rFonts w:ascii="Menlo" w:hAnsi="Menlo" w:cs="Menlo"/>
          <w:color w:val="CE9178"/>
          <w:sz w:val="18"/>
          <w:szCs w:val="18"/>
          <w:lang w:val="en-US"/>
        </w:rPr>
        <w:t>/data/:/data</w:t>
      </w:r>
      <w:r w:rsidR="00F33AB9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F33AB9">
        <w:rPr>
          <w:rFonts w:ascii="Menlo" w:hAnsi="Menlo" w:cs="Menlo"/>
          <w:color w:val="D4D4D4"/>
          <w:sz w:val="18"/>
          <w:szCs w:val="18"/>
        </w:rPr>
        <w:t>монтируем</w:t>
      </w:r>
      <w:r w:rsidR="00F33AB9"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F33AB9">
        <w:rPr>
          <w:rFonts w:ascii="Menlo" w:hAnsi="Menlo" w:cs="Menlo"/>
          <w:color w:val="D4D4D4"/>
          <w:sz w:val="18"/>
          <w:szCs w:val="18"/>
        </w:rPr>
        <w:t>с</w:t>
      </w:r>
      <w:r w:rsidR="00F33AB9"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F33AB9">
        <w:rPr>
          <w:rFonts w:ascii="Menlo" w:hAnsi="Menlo" w:cs="Menlo"/>
          <w:color w:val="D4D4D4"/>
          <w:sz w:val="18"/>
          <w:szCs w:val="18"/>
          <w:lang w:val="en-US"/>
        </w:rPr>
        <w:t xml:space="preserve">NFS </w:t>
      </w:r>
      <w:r w:rsidR="00F33AB9">
        <w:rPr>
          <w:rFonts w:ascii="Menlo" w:hAnsi="Menlo" w:cs="Menlo"/>
          <w:color w:val="D4D4D4"/>
          <w:sz w:val="18"/>
          <w:szCs w:val="18"/>
        </w:rPr>
        <w:t>хранилища</w:t>
      </w:r>
    </w:p>
    <w:p w14:paraId="66E4D33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F33AB9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388319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9000</w:t>
      </w:r>
    </w:p>
    <w:p w14:paraId="4AE409D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9000</w:t>
      </w:r>
    </w:p>
    <w:p w14:paraId="295A1A6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00B3BC1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0A43433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command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server /data</w:t>
      </w:r>
    </w:p>
    <w:p w14:paraId="5176DA7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healthcheck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7A8F19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 [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"CMD"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,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"curl"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,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"-f"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,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"http://localhost:9000/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minio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/health/live"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>]</w:t>
      </w:r>
    </w:p>
    <w:p w14:paraId="074A3AD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30s</w:t>
      </w:r>
    </w:p>
    <w:p w14:paraId="45BF973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20s</w:t>
      </w:r>
    </w:p>
    <w:p w14:paraId="62197F7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retries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3</w:t>
      </w:r>
    </w:p>
    <w:p w14:paraId="073BA13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5A4A289" w14:textId="0906A34A" w:rsidR="002E4111" w:rsidRPr="00F33AB9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F33AB9">
        <w:rPr>
          <w:rFonts w:ascii="Menlo" w:hAnsi="Menlo" w:cs="Menlo"/>
          <w:color w:val="B5CEA8"/>
          <w:sz w:val="18"/>
          <w:szCs w:val="18"/>
          <w:lang w:val="en-US"/>
        </w:rPr>
        <w:t>2</w:t>
      </w:r>
    </w:p>
    <w:p w14:paraId="67FC164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CF021BF" w14:textId="57A9E9CC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F33AB9"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334B88C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31465EF" w14:textId="77777777" w:rsidR="00F33AB9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3CC40AB" w14:textId="1E337690" w:rsidR="002E4111" w:rsidRPr="00323EC6" w:rsidRDefault="002E4111" w:rsidP="00F33AB9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F33AB9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 - </w:t>
      </w:r>
      <w:proofErr w:type="spellStart"/>
      <w:r w:rsidR="00F33AB9" w:rsidRPr="00323EC6">
        <w:rPr>
          <w:rFonts w:ascii="Menlo" w:hAnsi="Menlo" w:cs="Menlo"/>
          <w:color w:val="CE9178"/>
          <w:sz w:val="18"/>
          <w:szCs w:val="18"/>
          <w:lang w:val="en-US"/>
        </w:rPr>
        <w:t>node.labels.minio</w:t>
      </w:r>
      <w:proofErr w:type="spellEnd"/>
      <w:r w:rsidR="00F33AB9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== true</w:t>
      </w:r>
      <w:r w:rsidR="00F33AB9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8644BA">
        <w:rPr>
          <w:rFonts w:ascii="Menlo" w:hAnsi="Menlo" w:cs="Menlo"/>
          <w:color w:val="D4D4D4"/>
          <w:sz w:val="18"/>
          <w:szCs w:val="18"/>
        </w:rPr>
        <w:t>указание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запуска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на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F33AB9">
        <w:rPr>
          <w:rFonts w:ascii="Menlo" w:hAnsi="Menlo" w:cs="Menlo"/>
          <w:color w:val="D4D4D4"/>
          <w:sz w:val="18"/>
          <w:szCs w:val="18"/>
        </w:rPr>
        <w:t>группе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сервер</w:t>
      </w:r>
      <w:r w:rsidR="00F33AB9">
        <w:rPr>
          <w:rFonts w:ascii="Menlo" w:hAnsi="Menlo" w:cs="Menlo"/>
          <w:color w:val="D4D4D4"/>
          <w:sz w:val="18"/>
          <w:szCs w:val="18"/>
        </w:rPr>
        <w:t>ов</w:t>
      </w:r>
      <w:r w:rsidR="00F33AB9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F33AB9">
        <w:rPr>
          <w:rFonts w:ascii="Menlo" w:hAnsi="Menlo" w:cs="Menlo"/>
          <w:color w:val="D4D4D4"/>
          <w:sz w:val="18"/>
          <w:szCs w:val="18"/>
        </w:rPr>
        <w:t>с</w:t>
      </w:r>
      <w:r w:rsidR="00F33AB9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F33AB9">
        <w:rPr>
          <w:rFonts w:ascii="Menlo" w:hAnsi="Menlo" w:cs="Menlo"/>
          <w:color w:val="D4D4D4"/>
          <w:sz w:val="18"/>
          <w:szCs w:val="18"/>
        </w:rPr>
        <w:t>меткой</w:t>
      </w:r>
      <w:r w:rsidR="00F33AB9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F33AB9">
        <w:rPr>
          <w:rFonts w:ascii="Menlo" w:hAnsi="Menlo" w:cs="Menlo"/>
          <w:color w:val="D4D4D4"/>
          <w:sz w:val="18"/>
          <w:szCs w:val="18"/>
          <w:lang w:val="en-US"/>
        </w:rPr>
        <w:t>minio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</w:p>
    <w:p w14:paraId="7DD9C74B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app1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6BF8D1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raapi_dev</w:t>
      </w:r>
      <w:proofErr w:type="spellEnd"/>
    </w:p>
    <w:p w14:paraId="1D94AD8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app</w:t>
      </w:r>
    </w:p>
    <w:p w14:paraId="6BD11B4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environment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00F944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POSTGRES_DB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rtk_ra</w:t>
      </w:r>
      <w:proofErr w:type="spellEnd"/>
    </w:p>
    <w:p w14:paraId="00B972B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573A6E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20D701D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36ED8E4" w14:textId="7C32608E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/opt/Stack/app/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api_master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/:/app/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="00986703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986703">
        <w:rPr>
          <w:rFonts w:ascii="Menlo" w:hAnsi="Menlo" w:cs="Menlo"/>
          <w:color w:val="D4D4D4"/>
          <w:sz w:val="18"/>
          <w:szCs w:val="18"/>
        </w:rPr>
        <w:t>порт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986703">
        <w:rPr>
          <w:rFonts w:ascii="Menlo" w:hAnsi="Menlo" w:cs="Menlo"/>
          <w:color w:val="D4D4D4"/>
          <w:sz w:val="18"/>
          <w:szCs w:val="18"/>
        </w:rPr>
        <w:t>к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986703">
        <w:rPr>
          <w:rFonts w:ascii="Menlo" w:hAnsi="Menlo" w:cs="Menlo"/>
          <w:color w:val="D4D4D4"/>
          <w:sz w:val="18"/>
          <w:szCs w:val="18"/>
        </w:rPr>
        <w:t>конфигурации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app</w:t>
      </w:r>
    </w:p>
    <w:p w14:paraId="7E8394B7" w14:textId="0EEEA550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/opt/Stack/app/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api_log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/:/app/log/</w:t>
      </w:r>
      <w:r w:rsidR="007B7343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логам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app1</w:t>
      </w:r>
    </w:p>
    <w:p w14:paraId="18ED3448" w14:textId="5301BA9A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="00E840EA"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="00E840EA" w:rsidRPr="00E840EA">
        <w:rPr>
          <w:rFonts w:ascii="Menlo" w:hAnsi="Menlo" w:cs="Menlo"/>
          <w:color w:val="CE9178"/>
          <w:sz w:val="18"/>
          <w:szCs w:val="18"/>
          <w:lang w:val="en-US"/>
        </w:rPr>
        <w:t>var</w:t>
      </w:r>
      <w:proofErr w:type="spellEnd"/>
      <w:r w:rsidR="00E840EA"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="00E840EA" w:rsidRPr="00E840EA">
        <w:rPr>
          <w:rFonts w:ascii="Menlo" w:hAnsi="Menlo" w:cs="Menlo"/>
          <w:color w:val="CE9178"/>
          <w:sz w:val="18"/>
          <w:szCs w:val="18"/>
          <w:lang w:val="en-US"/>
        </w:rPr>
        <w:t>lib</w:t>
      </w:r>
      <w:r w:rsidR="00E840EA"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="00E840EA" w:rsidRPr="00E840EA">
        <w:rPr>
          <w:rFonts w:ascii="Menlo" w:hAnsi="Menlo" w:cs="Menlo"/>
          <w:color w:val="CE9178"/>
          <w:sz w:val="18"/>
          <w:szCs w:val="18"/>
          <w:lang w:val="en-US"/>
        </w:rPr>
        <w:t>docker</w:t>
      </w:r>
      <w:proofErr w:type="spellEnd"/>
      <w:r w:rsidR="00E840EA"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="00E840EA" w:rsidRPr="00E840EA">
        <w:rPr>
          <w:rFonts w:ascii="Menlo" w:hAnsi="Menlo" w:cs="Menlo"/>
          <w:color w:val="CE9178"/>
          <w:sz w:val="18"/>
          <w:szCs w:val="18"/>
          <w:lang w:val="en-US"/>
        </w:rPr>
        <w:t>sftp</w:t>
      </w:r>
      <w:proofErr w:type="spellEnd"/>
      <w:r w:rsidR="00E840EA" w:rsidRPr="00323EC6">
        <w:rPr>
          <w:rFonts w:ascii="Menlo" w:hAnsi="Menlo" w:cs="Menlo"/>
          <w:color w:val="CE9178"/>
          <w:sz w:val="18"/>
          <w:szCs w:val="18"/>
          <w:lang w:val="en-US"/>
        </w:rPr>
        <w:t>/:/</w:t>
      </w:r>
      <w:r w:rsidR="00E840EA" w:rsidRPr="00E840EA">
        <w:rPr>
          <w:rFonts w:ascii="Menlo" w:hAnsi="Menlo" w:cs="Menlo"/>
          <w:color w:val="CE9178"/>
          <w:sz w:val="18"/>
          <w:szCs w:val="18"/>
          <w:lang w:val="en-US"/>
        </w:rPr>
        <w:t>app</w:t>
      </w:r>
      <w:r w:rsidR="00E840EA"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="00E840EA" w:rsidRPr="00E840EA">
        <w:rPr>
          <w:rFonts w:ascii="Menlo" w:hAnsi="Menlo" w:cs="Menlo"/>
          <w:color w:val="CE9178"/>
          <w:sz w:val="18"/>
          <w:szCs w:val="18"/>
          <w:lang w:val="en-US"/>
        </w:rPr>
        <w:t>upload</w:t>
      </w:r>
      <w:r w:rsidR="00E840EA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AE0604">
        <w:rPr>
          <w:rFonts w:ascii="Menlo" w:hAnsi="Menlo" w:cs="Menlo"/>
          <w:color w:val="D4D4D4"/>
          <w:sz w:val="18"/>
          <w:szCs w:val="18"/>
        </w:rPr>
        <w:t>порт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E0604">
        <w:rPr>
          <w:rFonts w:ascii="Menlo" w:hAnsi="Menlo" w:cs="Menlo"/>
          <w:color w:val="D4D4D4"/>
          <w:sz w:val="18"/>
          <w:szCs w:val="18"/>
        </w:rPr>
        <w:t>к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>sftp</w:t>
      </w:r>
      <w:proofErr w:type="spellEnd"/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E0604">
        <w:rPr>
          <w:rFonts w:ascii="Menlo" w:hAnsi="Menlo" w:cs="Menlo"/>
          <w:color w:val="D4D4D4"/>
          <w:sz w:val="18"/>
          <w:szCs w:val="18"/>
        </w:rPr>
        <w:t>папке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E0604">
        <w:rPr>
          <w:rFonts w:ascii="Menlo" w:hAnsi="Menlo" w:cs="Menlo"/>
          <w:color w:val="D4D4D4"/>
          <w:sz w:val="18"/>
          <w:szCs w:val="18"/>
        </w:rPr>
        <w:t>получения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E0604">
        <w:rPr>
          <w:rFonts w:ascii="Menlo" w:hAnsi="Menlo" w:cs="Menlo"/>
          <w:color w:val="D4D4D4"/>
          <w:sz w:val="18"/>
          <w:szCs w:val="18"/>
        </w:rPr>
        <w:t>аудио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E0604">
        <w:rPr>
          <w:rFonts w:ascii="Menlo" w:hAnsi="Menlo" w:cs="Menlo"/>
          <w:color w:val="D4D4D4"/>
          <w:sz w:val="18"/>
          <w:szCs w:val="18"/>
        </w:rPr>
        <w:t>данных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E0604">
        <w:rPr>
          <w:rFonts w:ascii="Menlo" w:hAnsi="Menlo" w:cs="Menlo"/>
          <w:color w:val="D4D4D4"/>
          <w:sz w:val="18"/>
          <w:szCs w:val="18"/>
        </w:rPr>
        <w:t>от</w:t>
      </w:r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>Svetets</w:t>
      </w:r>
      <w:proofErr w:type="spellEnd"/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AE0604" w:rsidRPr="00323EC6">
        <w:rPr>
          <w:rFonts w:ascii="Menlo" w:hAnsi="Menlo" w:cs="Menlo"/>
          <w:color w:val="D4D4D4"/>
          <w:sz w:val="18"/>
          <w:szCs w:val="18"/>
          <w:lang w:val="en-US"/>
        </w:rPr>
        <w:t>vPBX</w:t>
      </w:r>
      <w:proofErr w:type="spellEnd"/>
    </w:p>
    <w:p w14:paraId="5EFB751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FC8B3E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8675</w:t>
      </w:r>
    </w:p>
    <w:p w14:paraId="01AA5AA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8675</w:t>
      </w:r>
    </w:p>
    <w:p w14:paraId="7F64288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4074CDC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5C06B91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healthcheck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8F7558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curl -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sS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http://localhost:8675/check || echo 1</w:t>
      </w:r>
    </w:p>
    <w:p w14:paraId="1398583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5s</w:t>
      </w:r>
    </w:p>
    <w:p w14:paraId="567DC0E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10s</w:t>
      </w:r>
    </w:p>
    <w:p w14:paraId="315D2B5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retries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3</w:t>
      </w:r>
    </w:p>
    <w:p w14:paraId="5E556E6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depends_on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E78E9D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proofErr w:type="gram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postgres</w:t>
      </w:r>
      <w:proofErr w:type="spellEnd"/>
      <w:proofErr w:type="gramEnd"/>
    </w:p>
    <w:p w14:paraId="4FAFAC1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169665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6387E0B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EC570EC" w14:textId="3800DFBA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F33AB9"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278A0BC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delay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5s</w:t>
      </w:r>
    </w:p>
    <w:p w14:paraId="75F225C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max_attempts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5</w:t>
      </w:r>
    </w:p>
    <w:p w14:paraId="659F6F39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window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20s</w:t>
      </w:r>
    </w:p>
    <w:p w14:paraId="307ABF5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00B3A14" w14:textId="26546619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== p0a8i41ansp03.unix.local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] 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8644BA">
        <w:rPr>
          <w:rFonts w:ascii="Menlo" w:hAnsi="Menlo" w:cs="Menlo"/>
          <w:color w:val="D4D4D4"/>
          <w:sz w:val="18"/>
          <w:szCs w:val="18"/>
        </w:rPr>
        <w:t>указание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запуска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на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определенном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сервере</w:t>
      </w:r>
    </w:p>
    <w:p w14:paraId="79C00A6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app2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75CC67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raapi_dev</w:t>
      </w:r>
      <w:proofErr w:type="spellEnd"/>
    </w:p>
    <w:p w14:paraId="1D37DA51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app2</w:t>
      </w:r>
    </w:p>
    <w:p w14:paraId="02BF29A6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environment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AAD7F1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    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POSTGRES_DB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rtk_ra</w:t>
      </w:r>
      <w:proofErr w:type="spellEnd"/>
    </w:p>
    <w:p w14:paraId="6CF0D77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E86DFC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474480C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A0D533F" w14:textId="16383FAF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/opt/Stack/app/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api_slave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/:/app/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conf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="00986703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986703">
        <w:rPr>
          <w:rFonts w:ascii="Menlo" w:hAnsi="Menlo" w:cs="Menlo"/>
          <w:color w:val="D4D4D4"/>
          <w:sz w:val="18"/>
          <w:szCs w:val="18"/>
        </w:rPr>
        <w:t>порт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986703">
        <w:rPr>
          <w:rFonts w:ascii="Menlo" w:hAnsi="Menlo" w:cs="Menlo"/>
          <w:color w:val="D4D4D4"/>
          <w:sz w:val="18"/>
          <w:szCs w:val="18"/>
        </w:rPr>
        <w:t>к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986703">
        <w:rPr>
          <w:rFonts w:ascii="Menlo" w:hAnsi="Menlo" w:cs="Menlo"/>
          <w:color w:val="D4D4D4"/>
          <w:sz w:val="18"/>
          <w:szCs w:val="18"/>
        </w:rPr>
        <w:t>конфигурации</w:t>
      </w:r>
      <w:r w:rsidR="0098670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app</w:t>
      </w:r>
    </w:p>
    <w:p w14:paraId="5C3F6284" w14:textId="00456B70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/opt/Stack/app/api2_log/:/app/log/</w:t>
      </w:r>
      <w:r w:rsidR="007B7343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7B7343">
        <w:rPr>
          <w:rFonts w:ascii="Menlo" w:hAnsi="Menlo" w:cs="Menlo"/>
          <w:color w:val="D4D4D4"/>
          <w:sz w:val="18"/>
          <w:szCs w:val="18"/>
        </w:rPr>
        <w:t>порт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к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7B7343">
        <w:rPr>
          <w:rFonts w:ascii="Menlo" w:hAnsi="Menlo" w:cs="Menlo"/>
          <w:color w:val="D4D4D4"/>
          <w:sz w:val="18"/>
          <w:szCs w:val="18"/>
        </w:rPr>
        <w:t>логам</w:t>
      </w:r>
      <w:r w:rsidR="007B7343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app2</w:t>
      </w:r>
    </w:p>
    <w:p w14:paraId="06B33880" w14:textId="59465C98" w:rsidR="002E4111" w:rsidRPr="000C6DCD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C6DCD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="000C6DCD" w:rsidRPr="000C6DCD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="000C6DCD" w:rsidRPr="00E840EA">
        <w:rPr>
          <w:rFonts w:ascii="Menlo" w:hAnsi="Menlo" w:cs="Menlo"/>
          <w:color w:val="CE9178"/>
          <w:sz w:val="18"/>
          <w:szCs w:val="18"/>
          <w:lang w:val="en-US"/>
        </w:rPr>
        <w:t>var</w:t>
      </w:r>
      <w:proofErr w:type="spellEnd"/>
      <w:r w:rsidR="000C6DCD" w:rsidRPr="000C6DCD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="000C6DCD" w:rsidRPr="00E840EA">
        <w:rPr>
          <w:rFonts w:ascii="Menlo" w:hAnsi="Menlo" w:cs="Menlo"/>
          <w:color w:val="CE9178"/>
          <w:sz w:val="18"/>
          <w:szCs w:val="18"/>
          <w:lang w:val="en-US"/>
        </w:rPr>
        <w:t>lib</w:t>
      </w:r>
      <w:r w:rsidR="000C6DCD" w:rsidRPr="000C6DCD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="000C6DCD" w:rsidRPr="00E840EA">
        <w:rPr>
          <w:rFonts w:ascii="Menlo" w:hAnsi="Menlo" w:cs="Menlo"/>
          <w:color w:val="CE9178"/>
          <w:sz w:val="18"/>
          <w:szCs w:val="18"/>
          <w:lang w:val="en-US"/>
        </w:rPr>
        <w:t>docker</w:t>
      </w:r>
      <w:proofErr w:type="spellEnd"/>
      <w:r w:rsidR="000C6DCD" w:rsidRPr="000C6DCD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="000C6DCD" w:rsidRPr="00E840EA">
        <w:rPr>
          <w:rFonts w:ascii="Menlo" w:hAnsi="Menlo" w:cs="Menlo"/>
          <w:color w:val="CE9178"/>
          <w:sz w:val="18"/>
          <w:szCs w:val="18"/>
          <w:lang w:val="en-US"/>
        </w:rPr>
        <w:t>sftp</w:t>
      </w:r>
      <w:proofErr w:type="spellEnd"/>
      <w:r w:rsidR="000C6DCD" w:rsidRPr="000C6DCD">
        <w:rPr>
          <w:rFonts w:ascii="Menlo" w:hAnsi="Menlo" w:cs="Menlo"/>
          <w:color w:val="CE9178"/>
          <w:sz w:val="18"/>
          <w:szCs w:val="18"/>
          <w:lang w:val="en-US"/>
        </w:rPr>
        <w:t>/:/</w:t>
      </w:r>
      <w:r w:rsidR="000C6DCD" w:rsidRPr="00E840EA">
        <w:rPr>
          <w:rFonts w:ascii="Menlo" w:hAnsi="Menlo" w:cs="Menlo"/>
          <w:color w:val="CE9178"/>
          <w:sz w:val="18"/>
          <w:szCs w:val="18"/>
          <w:lang w:val="en-US"/>
        </w:rPr>
        <w:t>app</w:t>
      </w:r>
      <w:r w:rsidR="000C6DCD" w:rsidRPr="000C6DCD">
        <w:rPr>
          <w:rFonts w:ascii="Menlo" w:hAnsi="Menlo" w:cs="Menlo"/>
          <w:color w:val="CE9178"/>
          <w:sz w:val="18"/>
          <w:szCs w:val="18"/>
          <w:lang w:val="en-US"/>
        </w:rPr>
        <w:t>/</w:t>
      </w:r>
      <w:r w:rsidR="000C6DCD" w:rsidRPr="00E840EA">
        <w:rPr>
          <w:rFonts w:ascii="Menlo" w:hAnsi="Menlo" w:cs="Menlo"/>
          <w:color w:val="CE9178"/>
          <w:sz w:val="18"/>
          <w:szCs w:val="18"/>
          <w:lang w:val="en-US"/>
        </w:rPr>
        <w:t>upload</w:t>
      </w:r>
    </w:p>
    <w:p w14:paraId="248B321C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0C6DCD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B0E2B1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8675</w:t>
      </w:r>
    </w:p>
    <w:p w14:paraId="399735A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8676</w:t>
      </w:r>
    </w:p>
    <w:p w14:paraId="78F1C830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6E99E40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20CEC86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spellStart"/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healthcheck</w:t>
      </w:r>
      <w:proofErr w:type="spellEnd"/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7EBC14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test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curl -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sS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http://localhost:8675/check || echo 1</w:t>
      </w:r>
    </w:p>
    <w:p w14:paraId="6A61DBA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interval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5s</w:t>
      </w:r>
    </w:p>
    <w:p w14:paraId="4733F42D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timeout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10s</w:t>
      </w:r>
    </w:p>
    <w:p w14:paraId="2F2B34C5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retries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3</w:t>
      </w:r>
    </w:p>
    <w:p w14:paraId="27943BEA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depends_on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CCB4B62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proofErr w:type="gram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postgres</w:t>
      </w:r>
      <w:proofErr w:type="spellEnd"/>
      <w:proofErr w:type="gramEnd"/>
    </w:p>
    <w:p w14:paraId="1E17E477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5A4786F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61ACED9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2230388" w14:textId="2D35C4C2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="004809E4"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544B5E28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delay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5s</w:t>
      </w:r>
    </w:p>
    <w:p w14:paraId="6A6817F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max_attempts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5</w:t>
      </w:r>
    </w:p>
    <w:p w14:paraId="366D67F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window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20s</w:t>
      </w:r>
    </w:p>
    <w:p w14:paraId="1E39DF1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D2F90CE" w14:textId="66F50D71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323EC6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== p0a8i41ansp04.unix.local</w:t>
      </w:r>
      <w:r w:rsidRPr="00323EC6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8644BA">
        <w:rPr>
          <w:rFonts w:ascii="Menlo" w:hAnsi="Menlo" w:cs="Menlo"/>
          <w:color w:val="D4D4D4"/>
          <w:sz w:val="18"/>
          <w:szCs w:val="18"/>
        </w:rPr>
        <w:t>указание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запуска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на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определенном</w:t>
      </w:r>
      <w:r w:rsidR="008644BA"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644BA">
        <w:rPr>
          <w:rFonts w:ascii="Menlo" w:hAnsi="Menlo" w:cs="Menlo"/>
          <w:color w:val="D4D4D4"/>
          <w:sz w:val="18"/>
          <w:szCs w:val="18"/>
        </w:rPr>
        <w:t>сервере</w:t>
      </w:r>
    </w:p>
    <w:p w14:paraId="066001A6" w14:textId="77777777" w:rsidR="001E3811" w:rsidRPr="00323EC6" w:rsidRDefault="001E38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2BEC43E6" w14:textId="77777777" w:rsidR="001E3811" w:rsidRPr="00323EC6" w:rsidRDefault="001E38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67EE0080" w14:textId="77777777" w:rsidR="001E3811" w:rsidRPr="00323EC6" w:rsidRDefault="001E38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066614F9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spellStart"/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sa</w:t>
      </w:r>
      <w:proofErr w:type="spellEnd"/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53F45FD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rtk_sa</w:t>
      </w:r>
      <w:proofErr w:type="spellEnd"/>
    </w:p>
    <w:p w14:paraId="376CB0DC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</w:t>
      </w:r>
      <w:proofErr w:type="spellEnd"/>
    </w:p>
    <w:p w14:paraId="5FC9B95E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8D935FF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1FF9523A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AD445B3" w14:textId="420A34D3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 xml:space="preserve">/opt/app/Stack/sa/sa_conf/conf.yaml:/speech-analytics/conf/conf.yaml </w:t>
      </w:r>
      <w:r w:rsidR="001A1A94">
        <w:rPr>
          <w:rFonts w:ascii="Menlo" w:hAnsi="Menlo" w:cs="Menlo"/>
          <w:color w:val="D4D4D4"/>
          <w:sz w:val="18"/>
          <w:szCs w:val="18"/>
          <w:lang w:val="en-US"/>
        </w:rPr>
        <w:t>#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п</w:t>
      </w:r>
      <w:r>
        <w:rPr>
          <w:rFonts w:ascii="Menlo" w:hAnsi="Menlo" w:cs="Menlo"/>
          <w:color w:val="D4D4D4"/>
          <w:sz w:val="18"/>
          <w:szCs w:val="18"/>
        </w:rPr>
        <w:t>уть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к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конфигурации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proofErr w:type="gramStart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sa</w:t>
      </w:r>
      <w:proofErr w:type="spellEnd"/>
      <w:proofErr w:type="gramEnd"/>
    </w:p>
    <w:p w14:paraId="7C82BA91" w14:textId="44558A3C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/opt/app/Stack/</w:t>
      </w:r>
      <w:proofErr w:type="spellStart"/>
      <w:proofErr w:type="gram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proofErr w:type="gram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sa_log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 xml:space="preserve">/:/speech-analytics/log/ </w:t>
      </w:r>
      <w:r w:rsidR="008575B9">
        <w:rPr>
          <w:rFonts w:ascii="Menlo" w:hAnsi="Menlo" w:cs="Menlo"/>
          <w:color w:val="D4D4D4"/>
          <w:sz w:val="18"/>
          <w:szCs w:val="18"/>
        </w:rPr>
        <w:t>путь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к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>
        <w:rPr>
          <w:rFonts w:ascii="Menlo" w:hAnsi="Menlo" w:cs="Menlo"/>
          <w:color w:val="D4D4D4"/>
          <w:sz w:val="18"/>
          <w:szCs w:val="18"/>
        </w:rPr>
        <w:t>логам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sa</w:t>
      </w:r>
      <w:proofErr w:type="spellEnd"/>
    </w:p>
    <w:p w14:paraId="6FCF8BB5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depends_on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82F8CD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app1</w:t>
      </w:r>
    </w:p>
    <w:p w14:paraId="233A4E0D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ED10292" w14:textId="124AB54F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4</w:t>
      </w:r>
      <w:r w:rsidR="00AC0CC4" w:rsidRPr="00323EC6">
        <w:rPr>
          <w:rFonts w:ascii="Menlo" w:hAnsi="Menlo" w:cs="Menlo"/>
          <w:color w:val="B5CEA8"/>
          <w:sz w:val="18"/>
          <w:szCs w:val="18"/>
          <w:lang w:val="en-US"/>
        </w:rPr>
        <w:t xml:space="preserve"> 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#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максимальное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количество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реплик</w:t>
      </w:r>
    </w:p>
    <w:p w14:paraId="035C5736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88A60A0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3FA9A1D5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9B23BB2" w14:textId="6AF9FF2A" w:rsidR="001E3811" w:rsidRPr="00323EC6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max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_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_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per</w:t>
      </w:r>
      <w:r w:rsidRPr="00323EC6">
        <w:rPr>
          <w:rFonts w:ascii="Menlo" w:hAnsi="Menlo" w:cs="Menlo"/>
          <w:color w:val="569CD6"/>
          <w:sz w:val="18"/>
          <w:szCs w:val="18"/>
          <w:lang w:val="en-US"/>
        </w:rPr>
        <w:t>_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node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2</w:t>
      </w:r>
      <w:r w:rsidR="00AC0CC4" w:rsidRPr="00323EC6">
        <w:rPr>
          <w:rFonts w:ascii="Menlo" w:hAnsi="Menlo" w:cs="Menlo"/>
          <w:color w:val="B5CEA8"/>
          <w:sz w:val="18"/>
          <w:szCs w:val="18"/>
          <w:lang w:val="en-US"/>
        </w:rPr>
        <w:t xml:space="preserve"> 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#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максимальное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количество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реплик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на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одну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  <w:proofErr w:type="spellStart"/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ноду</w:t>
      </w:r>
      <w:proofErr w:type="spellEnd"/>
    </w:p>
    <w:p w14:paraId="75A91B4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387E65A" w14:textId="5AEC1C98" w:rsidR="001E3811" w:rsidRPr="001E069D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node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.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labels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.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==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true</w:t>
      </w:r>
      <w:r w:rsidR="009510CE" w:rsidRPr="00323EC6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1E069D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</w:p>
    <w:p w14:paraId="3F9D053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sa_high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5DD752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rtk_sa</w:t>
      </w:r>
      <w:proofErr w:type="spellEnd"/>
    </w:p>
    <w:p w14:paraId="1BE359A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sa_high</w:t>
      </w:r>
      <w:proofErr w:type="spellEnd"/>
    </w:p>
    <w:p w14:paraId="7BF2BC9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A391EA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6C58EE69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ABF2FE0" w14:textId="3809410A" w:rsidR="001E3811" w:rsidRPr="00AC0CC4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/opt/app/Stack/sa/sa_conf/conf.yaml:/speech-analytics/conf/conf.yaml</w:t>
      </w:r>
      <w:r w:rsidR="008575B9" w:rsidRPr="00AC0CC4">
        <w:rPr>
          <w:rFonts w:ascii="Menlo" w:hAnsi="Menlo" w:cs="Menlo"/>
          <w:color w:val="CE9178"/>
          <w:sz w:val="18"/>
          <w:szCs w:val="18"/>
          <w:lang w:val="en-US"/>
        </w:rPr>
        <w:t xml:space="preserve"> </w:t>
      </w:r>
      <w:r w:rsidR="008575B9">
        <w:rPr>
          <w:rFonts w:ascii="Menlo" w:hAnsi="Menlo" w:cs="Menlo"/>
          <w:color w:val="D4D4D4"/>
          <w:sz w:val="18"/>
          <w:szCs w:val="18"/>
        </w:rPr>
        <w:t>путь</w:t>
      </w:r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575B9">
        <w:rPr>
          <w:rFonts w:ascii="Menlo" w:hAnsi="Menlo" w:cs="Menlo"/>
          <w:color w:val="D4D4D4"/>
          <w:sz w:val="18"/>
          <w:szCs w:val="18"/>
        </w:rPr>
        <w:t>к</w:t>
      </w:r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575B9">
        <w:rPr>
          <w:rFonts w:ascii="Menlo" w:hAnsi="Menlo" w:cs="Menlo"/>
          <w:color w:val="D4D4D4"/>
          <w:sz w:val="18"/>
          <w:szCs w:val="18"/>
        </w:rPr>
        <w:t>конфигурации</w:t>
      </w:r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proofErr w:type="gramStart"/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>sa</w:t>
      </w:r>
      <w:proofErr w:type="spellEnd"/>
      <w:proofErr w:type="gramEnd"/>
      <w:r w:rsidR="00AC0CC4" w:rsidRPr="00AC0CC4">
        <w:rPr>
          <w:rFonts w:ascii="Menlo" w:hAnsi="Menlo" w:cs="Menlo"/>
          <w:color w:val="D4D4D4"/>
          <w:sz w:val="18"/>
          <w:szCs w:val="18"/>
          <w:lang w:val="en-US"/>
        </w:rPr>
        <w:t xml:space="preserve"> (</w:t>
      </w:r>
      <w:r w:rsidR="00AC0CC4">
        <w:rPr>
          <w:rFonts w:ascii="Menlo" w:hAnsi="Menlo" w:cs="Menlo"/>
          <w:color w:val="D4D4D4"/>
          <w:sz w:val="18"/>
          <w:szCs w:val="18"/>
        </w:rPr>
        <w:t>конфигурация</w:t>
      </w:r>
      <w:r w:rsidR="00AC0CC4" w:rsidRPr="00AC0CC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AC0CC4">
        <w:rPr>
          <w:rFonts w:ascii="Menlo" w:hAnsi="Menlo" w:cs="Menlo"/>
          <w:color w:val="D4D4D4"/>
          <w:sz w:val="18"/>
          <w:szCs w:val="18"/>
          <w:lang w:val="en-US"/>
        </w:rPr>
        <w:t>sa</w:t>
      </w:r>
      <w:proofErr w:type="spellEnd"/>
      <w:r w:rsidR="00AC0CC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C0CC4">
        <w:rPr>
          <w:rFonts w:ascii="Menlo" w:hAnsi="Menlo" w:cs="Menlo"/>
          <w:color w:val="D4D4D4"/>
          <w:sz w:val="18"/>
          <w:szCs w:val="18"/>
        </w:rPr>
        <w:t>и</w:t>
      </w:r>
      <w:r w:rsidR="00AC0CC4" w:rsidRPr="00AC0CC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AC0CC4">
        <w:rPr>
          <w:rFonts w:ascii="Menlo" w:hAnsi="Menlo" w:cs="Menlo"/>
          <w:color w:val="D4D4D4"/>
          <w:sz w:val="18"/>
          <w:szCs w:val="18"/>
          <w:lang w:val="en-US"/>
        </w:rPr>
        <w:t>sa_high</w:t>
      </w:r>
      <w:proofErr w:type="spellEnd"/>
      <w:r w:rsidR="00AC0CC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AC0CC4">
        <w:rPr>
          <w:rFonts w:ascii="Menlo" w:hAnsi="Menlo" w:cs="Menlo"/>
          <w:color w:val="D4D4D4"/>
          <w:sz w:val="18"/>
          <w:szCs w:val="18"/>
        </w:rPr>
        <w:t>отличаются</w:t>
      </w:r>
      <w:r w:rsidR="00AC0CC4" w:rsidRPr="00AC0CC4">
        <w:rPr>
          <w:rFonts w:ascii="Menlo" w:hAnsi="Menlo" w:cs="Menlo"/>
          <w:color w:val="D4D4D4"/>
          <w:sz w:val="18"/>
          <w:szCs w:val="18"/>
          <w:lang w:val="en-US"/>
        </w:rPr>
        <w:t>)</w:t>
      </w:r>
    </w:p>
    <w:p w14:paraId="039C766D" w14:textId="2375A203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/opt/app/Stack/</w:t>
      </w:r>
      <w:proofErr w:type="spellStart"/>
      <w:proofErr w:type="gram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proofErr w:type="gram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sa_log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/:/speech-analytics/log/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575B9">
        <w:rPr>
          <w:rFonts w:ascii="Menlo" w:hAnsi="Menlo" w:cs="Menlo"/>
          <w:color w:val="D4D4D4"/>
          <w:sz w:val="18"/>
          <w:szCs w:val="18"/>
        </w:rPr>
        <w:t>путь</w:t>
      </w:r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575B9">
        <w:rPr>
          <w:rFonts w:ascii="Menlo" w:hAnsi="Menlo" w:cs="Menlo"/>
          <w:color w:val="D4D4D4"/>
          <w:sz w:val="18"/>
          <w:szCs w:val="18"/>
        </w:rPr>
        <w:t>к</w:t>
      </w:r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8575B9">
        <w:rPr>
          <w:rFonts w:ascii="Menlo" w:hAnsi="Menlo" w:cs="Menlo"/>
          <w:color w:val="D4D4D4"/>
          <w:sz w:val="18"/>
          <w:szCs w:val="18"/>
        </w:rPr>
        <w:t>логам</w:t>
      </w:r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8575B9" w:rsidRPr="001E3811">
        <w:rPr>
          <w:rFonts w:ascii="Menlo" w:hAnsi="Menlo" w:cs="Menlo"/>
          <w:color w:val="D4D4D4"/>
          <w:sz w:val="18"/>
          <w:szCs w:val="18"/>
          <w:lang w:val="en-US"/>
        </w:rPr>
        <w:t>sa</w:t>
      </w:r>
      <w:proofErr w:type="spellEnd"/>
    </w:p>
    <w:p w14:paraId="55251C33" w14:textId="611A1943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6A9955"/>
          <w:sz w:val="18"/>
          <w:szCs w:val="18"/>
          <w:lang w:val="en-US"/>
        </w:rPr>
        <w:t xml:space="preserve"> 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depends_on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BB7A60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app1</w:t>
      </w:r>
    </w:p>
    <w:p w14:paraId="1F689550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A34D7D6" w14:textId="6B74ED78" w:rsidR="001E3811" w:rsidRPr="00323EC6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12</w:t>
      </w:r>
      <w:r w:rsidR="00AC0CC4" w:rsidRPr="00323EC6">
        <w:rPr>
          <w:rFonts w:ascii="Menlo" w:hAnsi="Menlo" w:cs="Menlo"/>
          <w:color w:val="B5CEA8"/>
          <w:sz w:val="18"/>
          <w:szCs w:val="18"/>
          <w:lang w:val="en-US"/>
        </w:rPr>
        <w:t xml:space="preserve"> </w:t>
      </w:r>
      <w:r w:rsidR="00AC0CC4" w:rsidRPr="00323EC6">
        <w:rPr>
          <w:rFonts w:ascii="Menlo" w:hAnsi="Menlo" w:cs="Menlo"/>
          <w:color w:val="FFFFFF" w:themeColor="background1"/>
          <w:sz w:val="18"/>
          <w:szCs w:val="18"/>
          <w:lang w:val="en-US"/>
        </w:rPr>
        <w:t xml:space="preserve"> </w:t>
      </w:r>
    </w:p>
    <w:p w14:paraId="2848E1F1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F10B30B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0EB17455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8C8915B" w14:textId="319AA7BB" w:rsidR="001E3811" w:rsidRPr="00AC0CC4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max</w:t>
      </w:r>
      <w:r w:rsidRPr="00AC0CC4">
        <w:rPr>
          <w:rFonts w:ascii="Menlo" w:hAnsi="Menlo" w:cs="Menlo"/>
          <w:color w:val="569CD6"/>
          <w:sz w:val="18"/>
          <w:szCs w:val="18"/>
        </w:rPr>
        <w:t>_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r w:rsidRPr="00AC0CC4">
        <w:rPr>
          <w:rFonts w:ascii="Menlo" w:hAnsi="Menlo" w:cs="Menlo"/>
          <w:color w:val="569CD6"/>
          <w:sz w:val="18"/>
          <w:szCs w:val="18"/>
        </w:rPr>
        <w:t>_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per</w:t>
      </w:r>
      <w:r w:rsidRPr="00AC0CC4">
        <w:rPr>
          <w:rFonts w:ascii="Menlo" w:hAnsi="Menlo" w:cs="Menlo"/>
          <w:color w:val="569CD6"/>
          <w:sz w:val="18"/>
          <w:szCs w:val="18"/>
        </w:rPr>
        <w:t>_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node</w:t>
      </w:r>
      <w:r w:rsidRPr="00AC0CC4">
        <w:rPr>
          <w:rFonts w:ascii="Menlo" w:hAnsi="Menlo" w:cs="Menlo"/>
          <w:color w:val="D4D4D4"/>
          <w:sz w:val="18"/>
          <w:szCs w:val="18"/>
        </w:rPr>
        <w:t xml:space="preserve">: </w:t>
      </w:r>
      <w:r w:rsidRPr="00AC0CC4">
        <w:rPr>
          <w:rFonts w:ascii="Menlo" w:hAnsi="Menlo" w:cs="Menlo"/>
          <w:color w:val="B5CEA8"/>
          <w:sz w:val="18"/>
          <w:szCs w:val="18"/>
        </w:rPr>
        <w:t>6</w:t>
      </w:r>
      <w:r w:rsidR="001E069D" w:rsidRPr="00AC0CC4">
        <w:rPr>
          <w:rFonts w:ascii="Menlo" w:hAnsi="Menlo" w:cs="Menlo"/>
          <w:color w:val="B5CEA8"/>
          <w:sz w:val="18"/>
          <w:szCs w:val="18"/>
        </w:rPr>
        <w:t xml:space="preserve"> </w:t>
      </w:r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 xml:space="preserve"># максимальное количество реплик на одну </w:t>
      </w:r>
      <w:proofErr w:type="spellStart"/>
      <w:r w:rsidR="00AC0CC4" w:rsidRPr="00AC0CC4">
        <w:rPr>
          <w:rFonts w:ascii="Menlo" w:hAnsi="Menlo" w:cs="Menlo"/>
          <w:color w:val="FFFFFF" w:themeColor="background1"/>
          <w:sz w:val="18"/>
          <w:szCs w:val="18"/>
        </w:rPr>
        <w:t>ноду</w:t>
      </w:r>
      <w:proofErr w:type="spellEnd"/>
    </w:p>
    <w:p w14:paraId="517D3DE7" w14:textId="77777777" w:rsidR="001E3811" w:rsidRPr="00323EC6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C0CC4">
        <w:rPr>
          <w:rFonts w:ascii="Menlo" w:hAnsi="Menlo" w:cs="Menlo"/>
          <w:color w:val="D4D4D4"/>
          <w:sz w:val="18"/>
          <w:szCs w:val="18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323EC6">
        <w:rPr>
          <w:rFonts w:ascii="Menlo" w:hAnsi="Menlo" w:cs="Menlo"/>
          <w:color w:val="D4D4D4"/>
          <w:sz w:val="18"/>
          <w:szCs w:val="18"/>
        </w:rPr>
        <w:t>:</w:t>
      </w:r>
    </w:p>
    <w:p w14:paraId="4CBCABB2" w14:textId="22E0327A" w:rsidR="001E3811" w:rsidRPr="001E069D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23EC6">
        <w:rPr>
          <w:rFonts w:ascii="Menlo" w:hAnsi="Menlo" w:cs="Menlo"/>
          <w:color w:val="D4D4D4"/>
          <w:sz w:val="18"/>
          <w:szCs w:val="18"/>
        </w:rPr>
        <w:t xml:space="preserve">            </w:t>
      </w:r>
      <w:r w:rsidRPr="001E069D">
        <w:rPr>
          <w:rFonts w:ascii="Menlo" w:hAnsi="Menlo" w:cs="Menlo"/>
          <w:color w:val="D4D4D4"/>
          <w:sz w:val="18"/>
          <w:szCs w:val="18"/>
        </w:rPr>
        <w:t xml:space="preserve">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node</w:t>
      </w:r>
      <w:r w:rsidRPr="001E069D">
        <w:rPr>
          <w:rFonts w:ascii="Menlo" w:hAnsi="Menlo" w:cs="Menlo"/>
          <w:color w:val="CE9178"/>
          <w:sz w:val="18"/>
          <w:szCs w:val="18"/>
        </w:rPr>
        <w:t>.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labels</w:t>
      </w:r>
      <w:r w:rsidRPr="001E069D">
        <w:rPr>
          <w:rFonts w:ascii="Menlo" w:hAnsi="Menlo" w:cs="Menlo"/>
          <w:color w:val="CE9178"/>
          <w:sz w:val="18"/>
          <w:szCs w:val="18"/>
        </w:rPr>
        <w:t>.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</w:t>
      </w:r>
      <w:proofErr w:type="spellEnd"/>
      <w:r w:rsidRPr="001E069D">
        <w:rPr>
          <w:rFonts w:ascii="Menlo" w:hAnsi="Menlo" w:cs="Menlo"/>
          <w:color w:val="CE9178"/>
          <w:sz w:val="18"/>
          <w:szCs w:val="18"/>
        </w:rPr>
        <w:t>_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high</w:t>
      </w:r>
      <w:r w:rsidRPr="001E069D">
        <w:rPr>
          <w:rFonts w:ascii="Menlo" w:hAnsi="Menlo" w:cs="Menlo"/>
          <w:color w:val="CE9178"/>
          <w:sz w:val="18"/>
          <w:szCs w:val="18"/>
        </w:rPr>
        <w:t xml:space="preserve"> ==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true</w:t>
      </w:r>
      <w:r w:rsidR="001E069D" w:rsidRPr="007B7343">
        <w:rPr>
          <w:rFonts w:ascii="Menlo" w:hAnsi="Menlo" w:cs="Menlo"/>
          <w:color w:val="D4D4D4"/>
          <w:sz w:val="18"/>
          <w:szCs w:val="18"/>
        </w:rPr>
        <w:t xml:space="preserve"># </w:t>
      </w:r>
      <w:r w:rsidR="001E069D">
        <w:rPr>
          <w:rFonts w:ascii="Menlo" w:hAnsi="Menlo" w:cs="Menlo"/>
          <w:color w:val="D4D4D4"/>
          <w:sz w:val="18"/>
          <w:szCs w:val="18"/>
        </w:rPr>
        <w:t>указание</w:t>
      </w:r>
      <w:r w:rsidR="001E069D" w:rsidRPr="007B7343">
        <w:rPr>
          <w:rFonts w:ascii="Menlo" w:hAnsi="Menlo" w:cs="Menlo"/>
          <w:color w:val="D4D4D4"/>
          <w:sz w:val="18"/>
          <w:szCs w:val="18"/>
        </w:rPr>
        <w:t xml:space="preserve"> </w:t>
      </w:r>
      <w:r w:rsidR="001E069D">
        <w:rPr>
          <w:rFonts w:ascii="Menlo" w:hAnsi="Menlo" w:cs="Menlo"/>
          <w:color w:val="D4D4D4"/>
          <w:sz w:val="18"/>
          <w:szCs w:val="18"/>
        </w:rPr>
        <w:t>запуска</w:t>
      </w:r>
      <w:r w:rsidR="001E069D" w:rsidRPr="007B7343">
        <w:rPr>
          <w:rFonts w:ascii="Menlo" w:hAnsi="Menlo" w:cs="Menlo"/>
          <w:color w:val="D4D4D4"/>
          <w:sz w:val="18"/>
          <w:szCs w:val="18"/>
        </w:rPr>
        <w:t xml:space="preserve"> </w:t>
      </w:r>
      <w:r w:rsidR="001E069D">
        <w:rPr>
          <w:rFonts w:ascii="Menlo" w:hAnsi="Menlo" w:cs="Menlo"/>
          <w:color w:val="D4D4D4"/>
          <w:sz w:val="18"/>
          <w:szCs w:val="18"/>
        </w:rPr>
        <w:t>на</w:t>
      </w:r>
      <w:r w:rsidR="001E069D" w:rsidRPr="008644BA">
        <w:rPr>
          <w:rFonts w:ascii="Menlo" w:hAnsi="Menlo" w:cs="Menlo"/>
          <w:color w:val="D4D4D4"/>
          <w:sz w:val="18"/>
          <w:szCs w:val="18"/>
        </w:rPr>
        <w:t xml:space="preserve"> </w:t>
      </w:r>
      <w:r w:rsidR="001E069D">
        <w:rPr>
          <w:rFonts w:ascii="Menlo" w:hAnsi="Menlo" w:cs="Menlo"/>
          <w:color w:val="D4D4D4"/>
          <w:sz w:val="18"/>
          <w:szCs w:val="18"/>
        </w:rPr>
        <w:t xml:space="preserve">сервере с меткой </w:t>
      </w:r>
      <w:proofErr w:type="spellStart"/>
      <w:r w:rsidR="001E069D">
        <w:rPr>
          <w:rFonts w:ascii="Menlo" w:hAnsi="Menlo" w:cs="Menlo"/>
          <w:color w:val="D4D4D4"/>
          <w:sz w:val="18"/>
          <w:szCs w:val="18"/>
          <w:lang w:val="en-US"/>
        </w:rPr>
        <w:t>sa</w:t>
      </w:r>
      <w:proofErr w:type="spellEnd"/>
      <w:r w:rsidR="001E069D" w:rsidRPr="001E069D">
        <w:rPr>
          <w:rFonts w:ascii="Menlo" w:hAnsi="Menlo" w:cs="Menlo"/>
          <w:color w:val="D4D4D4"/>
          <w:sz w:val="18"/>
          <w:szCs w:val="18"/>
        </w:rPr>
        <w:t>_</w:t>
      </w:r>
      <w:r w:rsidR="001E069D">
        <w:rPr>
          <w:rFonts w:ascii="Menlo" w:hAnsi="Menlo" w:cs="Menlo"/>
          <w:color w:val="D4D4D4"/>
          <w:sz w:val="18"/>
          <w:szCs w:val="18"/>
          <w:lang w:val="en-US"/>
        </w:rPr>
        <w:t>high</w:t>
      </w:r>
      <w:r w:rsidR="001E069D" w:rsidRPr="001E069D">
        <w:rPr>
          <w:rFonts w:ascii="Menlo" w:hAnsi="Menlo" w:cs="Menlo"/>
          <w:color w:val="D4D4D4"/>
          <w:sz w:val="18"/>
          <w:szCs w:val="18"/>
        </w:rPr>
        <w:t>=</w:t>
      </w:r>
      <w:r w:rsidR="001E069D">
        <w:rPr>
          <w:rFonts w:ascii="Menlo" w:hAnsi="Menlo" w:cs="Menlo"/>
          <w:color w:val="D4D4D4"/>
          <w:sz w:val="18"/>
          <w:szCs w:val="18"/>
          <w:lang w:val="en-US"/>
        </w:rPr>
        <w:t>true</w:t>
      </w:r>
    </w:p>
    <w:p w14:paraId="7D13B143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069D">
        <w:rPr>
          <w:rFonts w:ascii="Menlo" w:hAnsi="Menlo" w:cs="Menlo"/>
          <w:color w:val="D4D4D4"/>
          <w:sz w:val="18"/>
          <w:szCs w:val="18"/>
        </w:rPr>
        <w:t xml:space="preserve">  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asr1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784633A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ruasr</w:t>
      </w:r>
      <w:proofErr w:type="spellEnd"/>
    </w:p>
    <w:p w14:paraId="2CDFAD1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asr1</w:t>
      </w:r>
    </w:p>
    <w:p w14:paraId="1BFF4EE7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C82B2B6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2D0EABD6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6E301AB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6DC3B730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0857A3E0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25369088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3953882D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49BE6DC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7BF46ED1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B4C538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6A2CD813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56A4B1C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max_replicas_per_node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69D054D3" w14:textId="753CADAD" w:rsidR="001E3811" w:rsidRPr="001A1A94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 xml:space="preserve"> == p0a8i82z0ansp03.unix.vats.local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1A1A94">
        <w:rPr>
          <w:rFonts w:ascii="Menlo" w:hAnsi="Menlo" w:cs="Menlo"/>
          <w:color w:val="D4D4D4"/>
          <w:sz w:val="18"/>
          <w:szCs w:val="18"/>
        </w:rPr>
        <w:t>указание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запуска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на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определенном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сервере</w:t>
      </w:r>
    </w:p>
    <w:p w14:paraId="785312D1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asr2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605D8E8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ruasr</w:t>
      </w:r>
      <w:proofErr w:type="spellEnd"/>
    </w:p>
    <w:p w14:paraId="495F1539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asr2</w:t>
      </w:r>
    </w:p>
    <w:p w14:paraId="5FBDF67C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5A5D787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164A1FC6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4B1BE9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21E910D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05375F6C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385473DF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1AEE1059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9F5F41C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2BA29E7B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8A69307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49632BD0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C94B435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max_replicas_per_node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6FD259CD" w14:textId="294AE33B" w:rsidR="001E3811" w:rsidRPr="001A1A94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 xml:space="preserve"> == p0a8i82z0ansp04.unix.vats.local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1A1A94">
        <w:rPr>
          <w:rFonts w:ascii="Menlo" w:hAnsi="Menlo" w:cs="Menlo"/>
          <w:color w:val="D4D4D4"/>
          <w:sz w:val="18"/>
          <w:szCs w:val="18"/>
        </w:rPr>
        <w:t>указание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запуска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на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определенном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сервере</w:t>
      </w:r>
    </w:p>
    <w:p w14:paraId="73CBF3BF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7252E457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r w:rsidRPr="001E3811">
        <w:rPr>
          <w:rFonts w:ascii="Menlo" w:hAnsi="Menlo" w:cs="Menlo"/>
          <w:color w:val="569CD6"/>
          <w:sz w:val="18"/>
          <w:szCs w:val="18"/>
          <w:lang w:val="en-US"/>
        </w:rPr>
        <w:t>asr3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10EC47B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ruasr</w:t>
      </w:r>
      <w:proofErr w:type="spellEnd"/>
    </w:p>
    <w:p w14:paraId="5E948BA8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asr2</w:t>
      </w:r>
    </w:p>
    <w:p w14:paraId="03BE984E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1E5ADDF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234C0D1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79E22D6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48AB4787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6DE3F370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9510CE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5CFEF105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3B7124DC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E9FCFCE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53F40167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2E6B817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783124DE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06042AD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spell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max_replicas_per_node</w:t>
      </w:r>
      <w:proofErr w:type="spell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57EA9B39" w14:textId="3815AB7B" w:rsidR="001E3811" w:rsidRPr="001A1A94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9510CE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9510CE">
        <w:rPr>
          <w:rFonts w:ascii="Menlo" w:hAnsi="Menlo" w:cs="Menlo"/>
          <w:color w:val="CE9178"/>
          <w:sz w:val="18"/>
          <w:szCs w:val="18"/>
          <w:lang w:val="en-US"/>
        </w:rPr>
        <w:t xml:space="preserve"> == p0a8i82z0ansp06.unix.vats.local</w:t>
      </w:r>
      <w:r w:rsidRPr="009510CE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1A1A94">
        <w:rPr>
          <w:rFonts w:ascii="Menlo" w:hAnsi="Menlo" w:cs="Menlo"/>
          <w:color w:val="D4D4D4"/>
          <w:sz w:val="18"/>
          <w:szCs w:val="18"/>
        </w:rPr>
        <w:t>указание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запуска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на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определенном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сервере</w:t>
      </w:r>
    </w:p>
    <w:p w14:paraId="5E51B245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7F30F5BA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r w:rsidRPr="009510CE">
        <w:rPr>
          <w:rFonts w:ascii="Menlo" w:hAnsi="Menlo" w:cs="Menlo"/>
          <w:color w:val="569CD6"/>
          <w:sz w:val="18"/>
          <w:szCs w:val="18"/>
          <w:lang w:val="en-US"/>
        </w:rPr>
        <w:t>asr4</w:t>
      </w:r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44FD9A8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9510CE">
        <w:rPr>
          <w:rFonts w:ascii="Menlo" w:hAnsi="Menlo" w:cs="Menlo"/>
          <w:color w:val="CE9178"/>
          <w:sz w:val="18"/>
          <w:szCs w:val="18"/>
          <w:lang w:val="en-US"/>
        </w:rPr>
        <w:t>ruasr</w:t>
      </w:r>
      <w:proofErr w:type="spellEnd"/>
    </w:p>
    <w:p w14:paraId="565DC9E3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CE9178"/>
          <w:sz w:val="18"/>
          <w:szCs w:val="18"/>
          <w:lang w:val="en-US"/>
        </w:rPr>
        <w:t>asr2</w:t>
      </w:r>
    </w:p>
    <w:p w14:paraId="6716EAB8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75378C34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9510CE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6F0A8E4A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301A034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706B8CFB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B5CEA8"/>
          <w:sz w:val="18"/>
          <w:szCs w:val="18"/>
          <w:lang w:val="en-US"/>
        </w:rPr>
        <w:t>2700</w:t>
      </w:r>
    </w:p>
    <w:p w14:paraId="690C6BD3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9510CE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1C916B20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CE9178"/>
          <w:sz w:val="18"/>
          <w:szCs w:val="18"/>
          <w:lang w:val="en-US"/>
        </w:rPr>
        <w:t>host</w:t>
      </w:r>
    </w:p>
    <w:p w14:paraId="11C76C91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A9CA429" w14:textId="77777777" w:rsidR="001E3811" w:rsidRPr="00323EC6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replicas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5652762F" w14:textId="77777777" w:rsidR="001E3811" w:rsidRPr="00323EC6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48CD93E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1A76F625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placement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0CD9C04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max_replicas_per_node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1E3811">
        <w:rPr>
          <w:rFonts w:ascii="Menlo" w:hAnsi="Menlo" w:cs="Menlo"/>
          <w:color w:val="B5CEA8"/>
          <w:sz w:val="18"/>
          <w:szCs w:val="18"/>
          <w:lang w:val="en-US"/>
        </w:rPr>
        <w:t>1</w:t>
      </w:r>
    </w:p>
    <w:p w14:paraId="5F5B1FF3" w14:textId="3487D2D9" w:rsidR="001E3811" w:rsidRPr="001A1A94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constraints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 [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node.hostname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 xml:space="preserve"> == p0a8i82z0ansp07.unix.vats.local</w:t>
      </w:r>
      <w:r w:rsidRPr="001E3811">
        <w:rPr>
          <w:rFonts w:ascii="Menlo" w:hAnsi="Menlo" w:cs="Menlo"/>
          <w:color w:val="D4D4D4"/>
          <w:sz w:val="18"/>
          <w:szCs w:val="18"/>
          <w:lang w:val="en-US"/>
        </w:rPr>
        <w:t>]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# </w:t>
      </w:r>
      <w:r w:rsidR="001A1A94">
        <w:rPr>
          <w:rFonts w:ascii="Menlo" w:hAnsi="Menlo" w:cs="Menlo"/>
          <w:color w:val="D4D4D4"/>
          <w:sz w:val="18"/>
          <w:szCs w:val="18"/>
        </w:rPr>
        <w:t>указание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запуска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на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определенном</w:t>
      </w:r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сервере</w:t>
      </w:r>
    </w:p>
    <w:p w14:paraId="5F25AE3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45E5A86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spell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asr_proxy</w:t>
      </w:r>
      <w:proofErr w:type="spell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1679A227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image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nginx:latest</w:t>
      </w:r>
      <w:proofErr w:type="spellEnd"/>
    </w:p>
    <w:p w14:paraId="534E70E2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hostname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asrproxy</w:t>
      </w:r>
      <w:proofErr w:type="spellEnd"/>
    </w:p>
    <w:p w14:paraId="034D6938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4BCA3806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sa_network</w:t>
      </w:r>
      <w:proofErr w:type="spellEnd"/>
    </w:p>
    <w:p w14:paraId="27D41E3E" w14:textId="77777777" w:rsidR="001E3811" w:rsidRPr="001E3811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1E3811">
        <w:rPr>
          <w:rFonts w:ascii="Menlo" w:hAnsi="Menlo" w:cs="Menlo"/>
          <w:color w:val="569CD6"/>
          <w:sz w:val="18"/>
          <w:szCs w:val="18"/>
          <w:lang w:val="en-US"/>
        </w:rPr>
        <w:t>volumes</w:t>
      </w:r>
      <w:proofErr w:type="gramEnd"/>
      <w:r w:rsidRPr="001E3811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0F98F5C3" w14:textId="2EC8E181" w:rsidR="001E3811" w:rsidRPr="001A1A94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  - </w:t>
      </w:r>
      <w:r w:rsidRPr="001E3811">
        <w:rPr>
          <w:rFonts w:ascii="Menlo" w:hAnsi="Menlo" w:cs="Menlo"/>
          <w:color w:val="CE9178"/>
          <w:sz w:val="18"/>
          <w:szCs w:val="18"/>
          <w:lang w:val="en-US"/>
        </w:rPr>
        <w:t>/opt/app/Stack/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asr_proxy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nginx.conf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:/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etc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nginx</w:t>
      </w:r>
      <w:proofErr w:type="spellEnd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/</w:t>
      </w:r>
      <w:proofErr w:type="spellStart"/>
      <w:r w:rsidRPr="001E3811">
        <w:rPr>
          <w:rFonts w:ascii="Menlo" w:hAnsi="Menlo" w:cs="Menlo"/>
          <w:color w:val="CE9178"/>
          <w:sz w:val="18"/>
          <w:szCs w:val="18"/>
          <w:lang w:val="en-US"/>
        </w:rPr>
        <w:t>nginx.conf</w:t>
      </w:r>
      <w:proofErr w:type="spellEnd"/>
      <w:r w:rsidR="001A1A94" w:rsidRPr="001A1A94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  <w:lang w:val="en-US"/>
        </w:rPr>
        <w:t xml:space="preserve"># </w:t>
      </w:r>
      <w:r w:rsidR="001A1A94">
        <w:rPr>
          <w:rFonts w:ascii="Menlo" w:hAnsi="Menlo" w:cs="Menlo"/>
          <w:color w:val="D4D4D4"/>
          <w:sz w:val="18"/>
          <w:szCs w:val="18"/>
        </w:rPr>
        <w:t>путь</w:t>
      </w:r>
      <w:r w:rsidR="001A1A94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к</w:t>
      </w:r>
      <w:r w:rsidR="001A1A94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r w:rsidR="001A1A94">
        <w:rPr>
          <w:rFonts w:ascii="Menlo" w:hAnsi="Menlo" w:cs="Menlo"/>
          <w:color w:val="D4D4D4"/>
          <w:sz w:val="18"/>
          <w:szCs w:val="18"/>
        </w:rPr>
        <w:t>конфигурации</w:t>
      </w:r>
      <w:r w:rsidR="001A1A94"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  <w:proofErr w:type="spellStart"/>
      <w:r w:rsidR="001A1A94">
        <w:rPr>
          <w:rFonts w:ascii="Menlo" w:hAnsi="Menlo" w:cs="Menlo"/>
          <w:color w:val="D4D4D4"/>
          <w:sz w:val="18"/>
          <w:szCs w:val="18"/>
          <w:lang w:val="en-US"/>
        </w:rPr>
        <w:t>asr_proxy</w:t>
      </w:r>
      <w:proofErr w:type="spellEnd"/>
    </w:p>
    <w:p w14:paraId="7A18E705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1E3811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ports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286398F6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lastRenderedPageBreak/>
        <w:t xml:space="preserve">      -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target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B5CEA8"/>
          <w:sz w:val="18"/>
          <w:szCs w:val="18"/>
          <w:lang w:val="en-US"/>
        </w:rPr>
        <w:t>2600</w:t>
      </w:r>
    </w:p>
    <w:p w14:paraId="0FEFEFCF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published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B5CEA8"/>
          <w:sz w:val="18"/>
          <w:szCs w:val="18"/>
          <w:lang w:val="en-US"/>
        </w:rPr>
        <w:t>2600</w:t>
      </w:r>
    </w:p>
    <w:p w14:paraId="02CF94E5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protocol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proofErr w:type="spellStart"/>
      <w:r w:rsidRPr="009510CE">
        <w:rPr>
          <w:rFonts w:ascii="Menlo" w:hAnsi="Menlo" w:cs="Menlo"/>
          <w:color w:val="CE9178"/>
          <w:sz w:val="18"/>
          <w:szCs w:val="18"/>
          <w:lang w:val="en-US"/>
        </w:rPr>
        <w:t>tcp</w:t>
      </w:r>
      <w:proofErr w:type="spellEnd"/>
    </w:p>
    <w:p w14:paraId="708FCD9C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CE9178"/>
          <w:sz w:val="18"/>
          <w:szCs w:val="18"/>
          <w:lang w:val="en-US"/>
        </w:rPr>
        <w:t>host</w:t>
      </w: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</w:t>
      </w:r>
    </w:p>
    <w:p w14:paraId="57CFD142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deploy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A9BBDFF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gram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mode</w:t>
      </w:r>
      <w:proofErr w:type="gram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9510CE">
        <w:rPr>
          <w:rFonts w:ascii="Menlo" w:hAnsi="Menlo" w:cs="Menlo"/>
          <w:color w:val="CE9178"/>
          <w:sz w:val="18"/>
          <w:szCs w:val="18"/>
          <w:lang w:val="en-US"/>
        </w:rPr>
        <w:t>global</w:t>
      </w:r>
    </w:p>
    <w:p w14:paraId="23D4C47E" w14:textId="77777777" w:rsidR="001E3811" w:rsidRPr="009510CE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</w:t>
      </w:r>
      <w:proofErr w:type="spellStart"/>
      <w:r w:rsidRPr="009510CE">
        <w:rPr>
          <w:rFonts w:ascii="Menlo" w:hAnsi="Menlo" w:cs="Menlo"/>
          <w:color w:val="569CD6"/>
          <w:sz w:val="18"/>
          <w:szCs w:val="18"/>
          <w:lang w:val="en-US"/>
        </w:rPr>
        <w:t>restart_policy</w:t>
      </w:r>
      <w:proofErr w:type="spellEnd"/>
      <w:r w:rsidRPr="009510CE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3482DBFB" w14:textId="77777777" w:rsidR="001E3811" w:rsidRPr="00323EC6" w:rsidRDefault="001E3811" w:rsidP="001E38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9510CE">
        <w:rPr>
          <w:rFonts w:ascii="Menlo" w:hAnsi="Menlo" w:cs="Menlo"/>
          <w:color w:val="D4D4D4"/>
          <w:sz w:val="18"/>
          <w:szCs w:val="18"/>
          <w:lang w:val="en-US"/>
        </w:rPr>
        <w:t xml:space="preserve">          </w:t>
      </w: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condition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: </w:t>
      </w:r>
      <w:r w:rsidRPr="00323EC6">
        <w:rPr>
          <w:rFonts w:ascii="Menlo" w:hAnsi="Menlo" w:cs="Menlo"/>
          <w:color w:val="CE9178"/>
          <w:sz w:val="18"/>
          <w:szCs w:val="18"/>
          <w:lang w:val="en-US"/>
        </w:rPr>
        <w:t>on-failure</w:t>
      </w:r>
    </w:p>
    <w:p w14:paraId="093D6717" w14:textId="77777777" w:rsidR="001E3811" w:rsidRPr="00323EC6" w:rsidRDefault="001E38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0BEB216E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</w:p>
    <w:p w14:paraId="566E1DD3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proofErr w:type="gram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networks</w:t>
      </w:r>
      <w:proofErr w:type="gram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597B0F94" w14:textId="77777777" w:rsidR="002E4111" w:rsidRPr="00323EC6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  <w:lang w:val="en-US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</w:t>
      </w:r>
      <w:proofErr w:type="spellStart"/>
      <w:r w:rsidRPr="00323EC6">
        <w:rPr>
          <w:rFonts w:ascii="Menlo" w:hAnsi="Menlo" w:cs="Menlo"/>
          <w:color w:val="569CD6"/>
          <w:sz w:val="18"/>
          <w:szCs w:val="18"/>
          <w:lang w:val="en-US"/>
        </w:rPr>
        <w:t>sa_network</w:t>
      </w:r>
      <w:proofErr w:type="spellEnd"/>
      <w:r w:rsidRPr="00323EC6">
        <w:rPr>
          <w:rFonts w:ascii="Menlo" w:hAnsi="Menlo" w:cs="Menlo"/>
          <w:color w:val="D4D4D4"/>
          <w:sz w:val="18"/>
          <w:szCs w:val="18"/>
          <w:lang w:val="en-US"/>
        </w:rPr>
        <w:t>:</w:t>
      </w:r>
    </w:p>
    <w:p w14:paraId="61117821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23EC6">
        <w:rPr>
          <w:rFonts w:ascii="Menlo" w:hAnsi="Menlo" w:cs="Menlo"/>
          <w:color w:val="D4D4D4"/>
          <w:sz w:val="18"/>
          <w:szCs w:val="18"/>
          <w:lang w:val="en-US"/>
        </w:rPr>
        <w:t xml:space="preserve">   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driver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 xml:space="preserve">: </w:t>
      </w:r>
      <w:proofErr w:type="spellStart"/>
      <w:r w:rsidRPr="002E4111">
        <w:rPr>
          <w:rFonts w:ascii="Menlo" w:hAnsi="Menlo" w:cs="Menlo"/>
          <w:color w:val="CE9178"/>
          <w:sz w:val="18"/>
          <w:szCs w:val="18"/>
        </w:rPr>
        <w:t>overlay</w:t>
      </w:r>
      <w:proofErr w:type="spellEnd"/>
    </w:p>
    <w:p w14:paraId="763A823F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E4111">
        <w:rPr>
          <w:rFonts w:ascii="Menlo" w:hAnsi="Menlo" w:cs="Menlo"/>
          <w:color w:val="D4D4D4"/>
          <w:sz w:val="18"/>
          <w:szCs w:val="18"/>
        </w:rPr>
        <w:t xml:space="preserve">   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attachable</w:t>
      </w:r>
      <w:proofErr w:type="spellEnd"/>
      <w:r w:rsidRPr="002E4111">
        <w:rPr>
          <w:rFonts w:ascii="Menlo" w:hAnsi="Menlo" w:cs="Menlo"/>
          <w:color w:val="D4D4D4"/>
          <w:sz w:val="18"/>
          <w:szCs w:val="18"/>
        </w:rPr>
        <w:t xml:space="preserve">: </w:t>
      </w:r>
      <w:proofErr w:type="spellStart"/>
      <w:r w:rsidRPr="002E4111">
        <w:rPr>
          <w:rFonts w:ascii="Menlo" w:hAnsi="Menlo" w:cs="Menlo"/>
          <w:color w:val="569CD6"/>
          <w:sz w:val="18"/>
          <w:szCs w:val="18"/>
        </w:rPr>
        <w:t>true</w:t>
      </w:r>
      <w:proofErr w:type="spellEnd"/>
    </w:p>
    <w:p w14:paraId="3DA3992E" w14:textId="77777777" w:rsidR="002E4111" w:rsidRPr="002E4111" w:rsidRDefault="002E4111" w:rsidP="002E411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</w:p>
    <w:p w14:paraId="3FC49D66" w14:textId="483861F0" w:rsidR="002E4111" w:rsidRPr="002E4111" w:rsidRDefault="002E4111" w:rsidP="00521B7A">
      <w:pPr>
        <w:ind w:left="284"/>
      </w:pPr>
    </w:p>
    <w:p w14:paraId="6090A106" w14:textId="4F19BFD2" w:rsidR="00994CD2" w:rsidRPr="00D54F14" w:rsidRDefault="00886E45" w:rsidP="00994CD2">
      <w:pPr>
        <w:pStyle w:val="1"/>
      </w:pPr>
      <w:bookmarkStart w:id="15" w:name="_Toc95183223"/>
      <w:r>
        <w:t>Программное обеспечение WE</w:t>
      </w:r>
      <w:r w:rsidR="00A21DB1">
        <w:t>B</w:t>
      </w:r>
      <w:bookmarkEnd w:id="15"/>
      <w:r>
        <w:t xml:space="preserve"> </w:t>
      </w:r>
    </w:p>
    <w:p w14:paraId="799624C7" w14:textId="77777777" w:rsidR="00DD4378" w:rsidRDefault="00DD4378" w:rsidP="001B46CE">
      <w:r>
        <w:t xml:space="preserve">Доступ к контейнерам происходит путем </w:t>
      </w:r>
      <w:proofErr w:type="spellStart"/>
      <w:r>
        <w:t>проксирования</w:t>
      </w:r>
      <w:proofErr w:type="spellEnd"/>
      <w:r>
        <w:t xml:space="preserve"> запросов от WEB</w:t>
      </w:r>
      <w:r w:rsidRPr="00DD4378">
        <w:t xml:space="preserve"> </w:t>
      </w:r>
      <w:r>
        <w:t>сервера NGINX</w:t>
      </w:r>
      <w:r w:rsidRPr="00DD4378">
        <w:t xml:space="preserve"> </w:t>
      </w:r>
      <w:r>
        <w:t>к контейнерам с WEB</w:t>
      </w:r>
      <w:r w:rsidRPr="00DD4378">
        <w:t xml:space="preserve"> </w:t>
      </w:r>
      <w:r>
        <w:t>приложениями.</w:t>
      </w:r>
    </w:p>
    <w:p w14:paraId="7C49852E" w14:textId="446E14A8" w:rsidR="005E18FC" w:rsidRDefault="00DD4378" w:rsidP="007E42AE">
      <w:pPr>
        <w:pStyle w:val="2"/>
      </w:pPr>
      <w:bookmarkStart w:id="16" w:name="_Toc95183224"/>
      <w:r>
        <w:t>Конфигурационный файл</w:t>
      </w:r>
      <w:bookmarkEnd w:id="16"/>
    </w:p>
    <w:p w14:paraId="58FF1606" w14:textId="41B1276F" w:rsidR="00F853C5" w:rsidRPr="007E42AE" w:rsidRDefault="005E18FC" w:rsidP="005E18FC">
      <w:pPr>
        <w:ind w:left="284"/>
      </w:pPr>
      <w:r w:rsidRPr="005E18FC">
        <w:rPr>
          <w:i/>
          <w:iCs/>
        </w:rPr>
        <w:t xml:space="preserve"># </w:t>
      </w:r>
      <w:proofErr w:type="spellStart"/>
      <w:r w:rsidRPr="005E18FC">
        <w:rPr>
          <w:i/>
          <w:iCs/>
        </w:rPr>
        <w:t>Zone</w:t>
      </w:r>
      <w:proofErr w:type="spellEnd"/>
      <w:r w:rsidRPr="005E18FC">
        <w:rPr>
          <w:i/>
          <w:iCs/>
        </w:rPr>
        <w:t xml:space="preserve"> </w:t>
      </w:r>
      <w:proofErr w:type="spellStart"/>
      <w:r w:rsidRPr="005E18FC">
        <w:rPr>
          <w:i/>
          <w:iCs/>
        </w:rPr>
        <w:t>check</w:t>
      </w:r>
      <w:proofErr w:type="spellEnd"/>
      <w:r w:rsidRPr="005E18FC">
        <w:rPr>
          <w:i/>
          <w:iCs/>
        </w:rPr>
        <w:t xml:space="preserve"> </w:t>
      </w:r>
      <w:proofErr w:type="spellStart"/>
      <w:r w:rsidRPr="005E18FC">
        <w:rPr>
          <w:i/>
          <w:iCs/>
        </w:rPr>
        <w:t>for</w:t>
      </w:r>
      <w:proofErr w:type="spellEnd"/>
      <w:r w:rsidRPr="005E18FC">
        <w:rPr>
          <w:i/>
          <w:iCs/>
        </w:rPr>
        <w:t xml:space="preserve"> SSL: </w:t>
      </w:r>
      <w:proofErr w:type="spellStart"/>
      <w:r w:rsidRPr="005E18FC">
        <w:rPr>
          <w:i/>
          <w:iCs/>
        </w:rPr>
        <w:t>prod</w:t>
      </w:r>
      <w:proofErr w:type="spellEnd"/>
      <w:r w:rsidRPr="005E18FC">
        <w:rPr>
          <w:i/>
          <w:iCs/>
        </w:rPr>
        <w:t xml:space="preserve"> </w:t>
      </w:r>
      <w:proofErr w:type="spellStart"/>
      <w:r w:rsidRPr="005E18FC">
        <w:rPr>
          <w:i/>
          <w:iCs/>
        </w:rPr>
        <w:t>with</w:t>
      </w:r>
      <w:proofErr w:type="spellEnd"/>
      <w:r w:rsidRPr="005E18FC">
        <w:rPr>
          <w:i/>
          <w:iCs/>
        </w:rPr>
        <w:t xml:space="preserve"> SSL, </w:t>
      </w:r>
      <w:proofErr w:type="spellStart"/>
      <w:r w:rsidRPr="005E18FC">
        <w:rPr>
          <w:i/>
          <w:iCs/>
        </w:rPr>
        <w:t>test</w:t>
      </w:r>
      <w:proofErr w:type="spellEnd"/>
      <w:r w:rsidRPr="005E18FC">
        <w:rPr>
          <w:i/>
          <w:iCs/>
        </w:rPr>
        <w:t xml:space="preserve"> </w:t>
      </w:r>
      <w:proofErr w:type="spellStart"/>
      <w:r w:rsidRPr="005E18FC">
        <w:rPr>
          <w:i/>
          <w:iCs/>
        </w:rPr>
        <w:t>without</w:t>
      </w:r>
      <w:proofErr w:type="spellEnd"/>
      <w:r w:rsidRPr="005E18FC">
        <w:rPr>
          <w:i/>
          <w:iCs/>
        </w:rPr>
        <w:t xml:space="preserve"> SSL</w:t>
      </w:r>
      <w:r w:rsidR="00A26581">
        <w:rPr>
          <w:i/>
          <w:iCs/>
        </w:rPr>
        <w:t xml:space="preserve">, </w:t>
      </w:r>
      <w:proofErr w:type="spellStart"/>
      <w:r w:rsidR="00A26581">
        <w:rPr>
          <w:i/>
          <w:iCs/>
        </w:rPr>
        <w:t>rtk</w:t>
      </w:r>
      <w:proofErr w:type="spellEnd"/>
      <w:r w:rsidR="00A26581">
        <w:rPr>
          <w:i/>
          <w:iCs/>
        </w:rPr>
        <w:t xml:space="preserve"> – </w:t>
      </w:r>
      <w:proofErr w:type="spellStart"/>
      <w:r w:rsidR="00A26581">
        <w:rPr>
          <w:i/>
          <w:iCs/>
        </w:rPr>
        <w:t>iframe</w:t>
      </w:r>
      <w:proofErr w:type="spellEnd"/>
      <w:r w:rsidR="00A26581">
        <w:rPr>
          <w:i/>
          <w:iCs/>
        </w:rPr>
        <w:t xml:space="preserve"> </w:t>
      </w:r>
      <w:proofErr w:type="spellStart"/>
      <w:r w:rsidR="00A26581">
        <w:rPr>
          <w:i/>
          <w:iCs/>
        </w:rPr>
        <w:t>rtk</w:t>
      </w:r>
      <w:proofErr w:type="spellEnd"/>
      <w:r w:rsidRPr="005E18FC">
        <w:rPr>
          <w:i/>
          <w:iCs/>
        </w:rPr>
        <w:br/>
      </w:r>
      <w:proofErr w:type="spellStart"/>
      <w:r w:rsidRPr="005E18FC">
        <w:t>zone</w:t>
      </w:r>
      <w:proofErr w:type="spellEnd"/>
      <w:r w:rsidRPr="005E18FC">
        <w:t xml:space="preserve">: </w:t>
      </w:r>
      <w:proofErr w:type="spellStart"/>
      <w:r>
        <w:t>rtk</w:t>
      </w:r>
      <w:proofErr w:type="spellEnd"/>
      <w:r w:rsidR="00A26581" w:rsidRPr="00A26581">
        <w:t xml:space="preserve"> </w:t>
      </w:r>
      <w:r w:rsidR="00A26581">
        <w:t>–</w:t>
      </w:r>
      <w:r w:rsidR="00A26581" w:rsidRPr="00A26581">
        <w:t xml:space="preserve"> </w:t>
      </w:r>
      <w:r w:rsidR="00A26581">
        <w:t>режим</w:t>
      </w:r>
      <w:r w:rsidR="00A26581" w:rsidRPr="00A26581">
        <w:t xml:space="preserve"> </w:t>
      </w:r>
      <w:r w:rsidR="00A26581">
        <w:t>работы</w:t>
      </w:r>
      <w:r w:rsidR="00A26581" w:rsidRPr="00A26581">
        <w:t xml:space="preserve"> </w:t>
      </w:r>
      <w:r w:rsidR="00A26581">
        <w:t>шифрования</w:t>
      </w:r>
      <w:r w:rsidR="00A26581" w:rsidRPr="00A26581">
        <w:t xml:space="preserve"> (</w:t>
      </w:r>
      <w:r w:rsidR="00A26581">
        <w:t>для</w:t>
      </w:r>
      <w:r w:rsidR="00A26581" w:rsidRPr="00A26581">
        <w:t xml:space="preserve"> </w:t>
      </w:r>
      <w:r w:rsidR="00A26581">
        <w:t>продуктивной</w:t>
      </w:r>
      <w:r w:rsidR="00A26581" w:rsidRPr="00A26581">
        <w:t xml:space="preserve"> </w:t>
      </w:r>
      <w:r w:rsidR="00A26581">
        <w:t>среды</w:t>
      </w:r>
      <w:r w:rsidR="00A26581" w:rsidRPr="00A26581">
        <w:t xml:space="preserve"> </w:t>
      </w:r>
      <w:r w:rsidR="00A26581">
        <w:t>РТК с</w:t>
      </w:r>
      <w:r w:rsidR="00A26581" w:rsidRPr="00A26581">
        <w:t xml:space="preserve"> </w:t>
      </w:r>
      <w:proofErr w:type="spellStart"/>
      <w:r w:rsidR="00A26581">
        <w:t>iframe</w:t>
      </w:r>
      <w:proofErr w:type="spellEnd"/>
      <w:r w:rsidR="00A26581" w:rsidRPr="00A26581">
        <w:t xml:space="preserve"> - </w:t>
      </w:r>
      <w:proofErr w:type="spellStart"/>
      <w:r w:rsidR="00A26581">
        <w:t>rtk</w:t>
      </w:r>
      <w:proofErr w:type="spellEnd"/>
      <w:r w:rsidR="00A26581" w:rsidRPr="00A26581">
        <w:t>)</w:t>
      </w:r>
      <w:r w:rsidRPr="005E18FC">
        <w:rPr>
          <w:i/>
          <w:iCs/>
        </w:rPr>
        <w:br/>
      </w:r>
      <w:proofErr w:type="spellStart"/>
      <w:r w:rsidRPr="005E18FC">
        <w:t>port</w:t>
      </w:r>
      <w:proofErr w:type="spellEnd"/>
      <w:r w:rsidRPr="005E18FC">
        <w:t>: 8080</w:t>
      </w:r>
      <w:r w:rsidR="00A26581" w:rsidRPr="00A26581">
        <w:t xml:space="preserve"> </w:t>
      </w:r>
      <w:r w:rsidR="00A26581">
        <w:t>–</w:t>
      </w:r>
      <w:r w:rsidR="00A26581" w:rsidRPr="00A26581">
        <w:t xml:space="preserve"> </w:t>
      </w:r>
      <w:r w:rsidR="00A26581">
        <w:t>порт</w:t>
      </w:r>
      <w:r w:rsidR="00A26581" w:rsidRPr="00A26581">
        <w:t xml:space="preserve"> </w:t>
      </w:r>
      <w:r w:rsidR="00A26581">
        <w:t>запуска</w:t>
      </w:r>
      <w:r w:rsidR="00A26581" w:rsidRPr="00A26581">
        <w:t xml:space="preserve"> </w:t>
      </w:r>
      <w:proofErr w:type="spellStart"/>
      <w:r w:rsidR="00A26581">
        <w:t>web</w:t>
      </w:r>
      <w:proofErr w:type="spellEnd"/>
      <w:r w:rsidR="00A26581">
        <w:t xml:space="preserve"> приложений</w:t>
      </w:r>
      <w:r w:rsidRPr="005E18FC">
        <w:br/>
      </w:r>
      <w:r w:rsidRPr="005E18FC">
        <w:br/>
      </w:r>
      <w:r w:rsidRPr="005E18FC">
        <w:rPr>
          <w:i/>
          <w:iCs/>
        </w:rPr>
        <w:t>#</w:t>
      </w:r>
      <w:proofErr w:type="spellStart"/>
      <w:r w:rsidRPr="005E18FC">
        <w:rPr>
          <w:i/>
          <w:iCs/>
        </w:rPr>
        <w:t>Manual</w:t>
      </w:r>
      <w:proofErr w:type="spellEnd"/>
      <w:r w:rsidRPr="005E18FC">
        <w:rPr>
          <w:i/>
          <w:iCs/>
        </w:rPr>
        <w:t xml:space="preserve"> </w:t>
      </w:r>
      <w:proofErr w:type="spellStart"/>
      <w:r w:rsidRPr="005E18FC">
        <w:rPr>
          <w:i/>
          <w:iCs/>
        </w:rPr>
        <w:t>Files</w:t>
      </w:r>
      <w:proofErr w:type="spellEnd"/>
      <w:r w:rsidRPr="005E18FC">
        <w:rPr>
          <w:i/>
          <w:iCs/>
        </w:rPr>
        <w:t xml:space="preserve"> </w:t>
      </w:r>
      <w:proofErr w:type="spellStart"/>
      <w:r w:rsidRPr="005E18FC">
        <w:rPr>
          <w:i/>
          <w:iCs/>
        </w:rPr>
        <w:t>upload</w:t>
      </w:r>
      <w:proofErr w:type="spellEnd"/>
      <w:r w:rsidRPr="005E18FC">
        <w:rPr>
          <w:i/>
          <w:iCs/>
        </w:rPr>
        <w:t xml:space="preserve"> "Отображение раздела</w:t>
      </w:r>
      <w:proofErr w:type="gramStart"/>
      <w:r w:rsidRPr="005E18FC">
        <w:rPr>
          <w:i/>
          <w:iCs/>
        </w:rPr>
        <w:t xml:space="preserve"> З</w:t>
      </w:r>
      <w:proofErr w:type="gramEnd"/>
      <w:r w:rsidRPr="005E18FC">
        <w:rPr>
          <w:i/>
          <w:iCs/>
        </w:rPr>
        <w:t>агрузить файлы"</w:t>
      </w:r>
      <w:r w:rsidR="00A26581">
        <w:rPr>
          <w:i/>
          <w:iCs/>
        </w:rPr>
        <w:t>, 0 – не</w:t>
      </w:r>
      <w:r w:rsidR="00A26581" w:rsidRPr="00A26581">
        <w:rPr>
          <w:i/>
          <w:iCs/>
        </w:rPr>
        <w:t xml:space="preserve"> </w:t>
      </w:r>
      <w:r w:rsidR="00A26581">
        <w:rPr>
          <w:i/>
          <w:iCs/>
        </w:rPr>
        <w:t>отображать</w:t>
      </w:r>
      <w:r w:rsidR="00A26581" w:rsidRPr="00A26581">
        <w:rPr>
          <w:i/>
          <w:iCs/>
        </w:rPr>
        <w:t xml:space="preserve">,  1 - </w:t>
      </w:r>
      <w:r w:rsidR="00A26581">
        <w:rPr>
          <w:i/>
          <w:iCs/>
        </w:rPr>
        <w:t>отображать</w:t>
      </w:r>
      <w:r w:rsidRPr="005E18FC">
        <w:rPr>
          <w:i/>
          <w:iCs/>
        </w:rPr>
        <w:br/>
      </w:r>
      <w:proofErr w:type="spellStart"/>
      <w:r w:rsidRPr="005E18FC">
        <w:t>manual_upload</w:t>
      </w:r>
      <w:proofErr w:type="spellEnd"/>
      <w:r w:rsidRPr="005E18FC">
        <w:t xml:space="preserve">: </w:t>
      </w:r>
      <w:r w:rsidRPr="007E42AE">
        <w:t>0</w:t>
      </w:r>
    </w:p>
    <w:p w14:paraId="755493F9" w14:textId="266D5BB4" w:rsidR="00F853C5" w:rsidRDefault="00F853C5" w:rsidP="005E18FC">
      <w:pPr>
        <w:ind w:left="284"/>
        <w:rPr>
          <w:i/>
          <w:iCs/>
        </w:rPr>
      </w:pPr>
      <w:r w:rsidRPr="00323EC6">
        <w:rPr>
          <w:i/>
          <w:iCs/>
        </w:rPr>
        <w:t xml:space="preserve"># </w:t>
      </w:r>
      <w:r>
        <w:rPr>
          <w:i/>
          <w:iCs/>
        </w:rPr>
        <w:t>Настройки доступа к хранению сессий пользователей</w:t>
      </w:r>
      <w:r w:rsidR="005E18FC" w:rsidRPr="00323EC6">
        <w:br/>
      </w:r>
      <w:proofErr w:type="spellStart"/>
      <w:r w:rsidR="005E18FC" w:rsidRPr="005E18FC">
        <w:t>redis</w:t>
      </w:r>
      <w:r w:rsidR="005E18FC" w:rsidRPr="00323EC6">
        <w:t>_</w:t>
      </w:r>
      <w:r w:rsidR="005E18FC" w:rsidRPr="005E18FC">
        <w:t>ip</w:t>
      </w:r>
      <w:proofErr w:type="spellEnd"/>
      <w:r w:rsidR="005E18FC" w:rsidRPr="00323EC6">
        <w:t xml:space="preserve">: </w:t>
      </w:r>
      <w:proofErr w:type="spellStart"/>
      <w:r w:rsidR="005E18FC">
        <w:t>redis</w:t>
      </w:r>
      <w:proofErr w:type="spellEnd"/>
      <w:r w:rsidR="005E18FC" w:rsidRPr="00323EC6">
        <w:rPr>
          <w:i/>
          <w:iCs/>
        </w:rPr>
        <w:br/>
      </w:r>
      <w:proofErr w:type="spellStart"/>
      <w:r w:rsidR="005E18FC" w:rsidRPr="005E18FC">
        <w:t>redis</w:t>
      </w:r>
      <w:r w:rsidR="005E18FC" w:rsidRPr="00323EC6">
        <w:t>_</w:t>
      </w:r>
      <w:r w:rsidR="005E18FC" w:rsidRPr="005E18FC">
        <w:t>port</w:t>
      </w:r>
      <w:proofErr w:type="spellEnd"/>
      <w:r w:rsidR="005E18FC" w:rsidRPr="00323EC6">
        <w:t>: 6379</w:t>
      </w:r>
      <w:r w:rsidR="005E18FC" w:rsidRPr="00323EC6">
        <w:br/>
      </w:r>
      <w:proofErr w:type="spellStart"/>
      <w:r w:rsidR="005E18FC" w:rsidRPr="005E18FC">
        <w:t>redis</w:t>
      </w:r>
      <w:r w:rsidR="005E18FC" w:rsidRPr="00323EC6">
        <w:t>_</w:t>
      </w:r>
      <w:r w:rsidR="005E18FC" w:rsidRPr="005E18FC">
        <w:t>login</w:t>
      </w:r>
      <w:proofErr w:type="spellEnd"/>
      <w:r w:rsidR="005E18FC" w:rsidRPr="00323EC6">
        <w:t xml:space="preserve">: </w:t>
      </w:r>
      <w:proofErr w:type="spellStart"/>
      <w:r w:rsidR="005E18FC" w:rsidRPr="005E18FC">
        <w:t>login</w:t>
      </w:r>
      <w:proofErr w:type="spellEnd"/>
      <w:r w:rsidR="005E18FC" w:rsidRPr="00323EC6">
        <w:br/>
      </w:r>
      <w:proofErr w:type="spellStart"/>
      <w:r w:rsidR="005E18FC" w:rsidRPr="005E18FC">
        <w:t>redis</w:t>
      </w:r>
      <w:r w:rsidR="005E18FC" w:rsidRPr="00323EC6">
        <w:t>_</w:t>
      </w:r>
      <w:r w:rsidR="005E18FC" w:rsidRPr="005E18FC">
        <w:t>password</w:t>
      </w:r>
      <w:proofErr w:type="spellEnd"/>
      <w:r w:rsidR="005E18FC" w:rsidRPr="00323EC6">
        <w:t xml:space="preserve">: </w:t>
      </w:r>
      <w:proofErr w:type="spellStart"/>
      <w:r w:rsidR="005E18FC" w:rsidRPr="005E18FC">
        <w:t>password</w:t>
      </w:r>
      <w:proofErr w:type="spellEnd"/>
      <w:r w:rsidR="005E18FC" w:rsidRPr="00323EC6">
        <w:br/>
      </w:r>
      <w:proofErr w:type="spellStart"/>
      <w:r w:rsidR="005E18FC" w:rsidRPr="005E18FC">
        <w:t>redis</w:t>
      </w:r>
      <w:r w:rsidR="005E18FC" w:rsidRPr="00323EC6">
        <w:t>_</w:t>
      </w:r>
      <w:r w:rsidR="005E18FC" w:rsidRPr="005E18FC">
        <w:t>db</w:t>
      </w:r>
      <w:proofErr w:type="spellEnd"/>
      <w:r w:rsidR="005E18FC" w:rsidRPr="00323EC6">
        <w:t>: 0</w:t>
      </w:r>
    </w:p>
    <w:p w14:paraId="2CF0D9DE" w14:textId="77777777" w:rsidR="00A26581" w:rsidRPr="00A21DB1" w:rsidRDefault="00F853C5" w:rsidP="005E18FC">
      <w:pPr>
        <w:ind w:left="284"/>
        <w:rPr>
          <w:i/>
          <w:iCs/>
        </w:rPr>
      </w:pPr>
      <w:r w:rsidRPr="00F853C5">
        <w:rPr>
          <w:i/>
          <w:iCs/>
        </w:rPr>
        <w:t xml:space="preserve"># </w:t>
      </w:r>
      <w:r w:rsidRPr="00A21DB1">
        <w:rPr>
          <w:i/>
          <w:iCs/>
        </w:rPr>
        <w:t xml:space="preserve">Настройки доступа к </w:t>
      </w:r>
      <w:r w:rsidR="007E42AE">
        <w:rPr>
          <w:i/>
          <w:iCs/>
        </w:rPr>
        <w:t>APP</w:t>
      </w:r>
      <w:r w:rsidR="007E42AE" w:rsidRPr="007E42AE">
        <w:rPr>
          <w:i/>
          <w:iCs/>
        </w:rPr>
        <w:t xml:space="preserve"> </w:t>
      </w:r>
      <w:r w:rsidR="007E42AE" w:rsidRPr="00A21DB1">
        <w:rPr>
          <w:i/>
          <w:iCs/>
        </w:rPr>
        <w:t>серверам приложений</w:t>
      </w:r>
      <w:r w:rsidR="005E18FC" w:rsidRPr="005E18FC">
        <w:rPr>
          <w:i/>
          <w:iCs/>
        </w:rPr>
        <w:br/>
      </w:r>
      <w:proofErr w:type="spellStart"/>
      <w:r w:rsidR="005E18FC" w:rsidRPr="005E18FC">
        <w:t>api_ip</w:t>
      </w:r>
      <w:proofErr w:type="spellEnd"/>
      <w:r w:rsidR="005E18FC" w:rsidRPr="005E18FC">
        <w:t xml:space="preserve">: </w:t>
      </w:r>
      <w:proofErr w:type="spellStart"/>
      <w:r w:rsidR="005E18FC">
        <w:t>nginx</w:t>
      </w:r>
      <w:proofErr w:type="spellEnd"/>
      <w:r w:rsidR="005E18FC" w:rsidRPr="005E18FC">
        <w:br/>
      </w:r>
      <w:proofErr w:type="spellStart"/>
      <w:r w:rsidR="005E18FC" w:rsidRPr="005E18FC">
        <w:t>api_port</w:t>
      </w:r>
      <w:proofErr w:type="spellEnd"/>
      <w:r w:rsidR="005E18FC" w:rsidRPr="005E18FC">
        <w:t>: 8675</w:t>
      </w:r>
      <w:r w:rsidR="005E18FC" w:rsidRPr="005E18FC">
        <w:br/>
      </w:r>
    </w:p>
    <w:p w14:paraId="16EE0926" w14:textId="284673ED" w:rsidR="00A26581" w:rsidRDefault="00A26581" w:rsidP="00A26581">
      <w:pPr>
        <w:ind w:left="284"/>
      </w:pPr>
      <w:proofErr w:type="gramStart"/>
      <w:r w:rsidRPr="00F853C5">
        <w:rPr>
          <w:i/>
          <w:iCs/>
        </w:rPr>
        <w:t xml:space="preserve"># </w:t>
      </w:r>
      <w:r w:rsidRPr="00A21DB1">
        <w:rPr>
          <w:i/>
          <w:iCs/>
        </w:rPr>
        <w:t>Настройки доступа к контейнеру хранения аудио контента</w:t>
      </w:r>
      <w:r w:rsidR="005E18FC" w:rsidRPr="005E18FC">
        <w:rPr>
          <w:i/>
          <w:iCs/>
        </w:rPr>
        <w:br/>
      </w:r>
      <w:proofErr w:type="spellStart"/>
      <w:r w:rsidR="005E18FC" w:rsidRPr="005E18FC">
        <w:t>minio_host</w:t>
      </w:r>
      <w:proofErr w:type="spellEnd"/>
      <w:r w:rsidR="005E18FC" w:rsidRPr="005E18FC">
        <w:t xml:space="preserve">: </w:t>
      </w:r>
      <w:r w:rsidR="005E18FC">
        <w:t>minio</w:t>
      </w:r>
      <w:r w:rsidR="005E18FC" w:rsidRPr="005E18FC">
        <w:t>:9000</w:t>
      </w:r>
      <w:r w:rsidR="005E18FC" w:rsidRPr="005E18FC">
        <w:br/>
      </w:r>
      <w:proofErr w:type="spellStart"/>
      <w:r w:rsidR="005E18FC" w:rsidRPr="005E18FC">
        <w:t>minio_access_key</w:t>
      </w:r>
      <w:proofErr w:type="spellEnd"/>
      <w:r w:rsidR="005E18FC" w:rsidRPr="005E18FC">
        <w:t>: hd78347gdncw09823hd2x5134</w:t>
      </w:r>
      <w:r w:rsidR="005E18FC" w:rsidRPr="005E18FC">
        <w:br/>
      </w:r>
      <w:proofErr w:type="spellStart"/>
      <w:r w:rsidR="005E18FC" w:rsidRPr="005E18FC">
        <w:t>minio_secret_key</w:t>
      </w:r>
      <w:proofErr w:type="spellEnd"/>
      <w:r w:rsidR="005E18FC" w:rsidRPr="005E18FC">
        <w:t>: xm34gaxkfgaw8m232x3rmh8f9f</w:t>
      </w:r>
      <w:r w:rsidR="005E18FC" w:rsidRPr="005E18FC">
        <w:br/>
      </w:r>
      <w:proofErr w:type="spellStart"/>
      <w:r w:rsidR="005E18FC" w:rsidRPr="005E18FC">
        <w:t>minio_files_bucket</w:t>
      </w:r>
      <w:proofErr w:type="spellEnd"/>
      <w:r w:rsidR="005E18FC" w:rsidRPr="005E18FC">
        <w:t xml:space="preserve">: </w:t>
      </w:r>
      <w:proofErr w:type="spellStart"/>
      <w:r w:rsidR="005E18FC" w:rsidRPr="005E18FC">
        <w:t>speech-files</w:t>
      </w:r>
      <w:proofErr w:type="spellEnd"/>
      <w:r w:rsidR="005E18FC" w:rsidRPr="005E18FC">
        <w:br/>
      </w:r>
      <w:proofErr w:type="spellStart"/>
      <w:r w:rsidR="005E18FC" w:rsidRPr="005E18FC">
        <w:t>minio_temp_files_bucket</w:t>
      </w:r>
      <w:proofErr w:type="spellEnd"/>
      <w:r w:rsidR="005E18FC" w:rsidRPr="005E18FC">
        <w:t xml:space="preserve">: </w:t>
      </w:r>
      <w:proofErr w:type="spellStart"/>
      <w:r w:rsidR="005E18FC" w:rsidRPr="005E18FC">
        <w:t>temp-files</w:t>
      </w:r>
      <w:proofErr w:type="spellEnd"/>
      <w:r w:rsidR="005E18FC" w:rsidRPr="005E18FC">
        <w:br/>
      </w:r>
      <w:proofErr w:type="spellStart"/>
      <w:r w:rsidR="005E18FC" w:rsidRPr="005E18FC">
        <w:t>minio_web_files</w:t>
      </w:r>
      <w:proofErr w:type="spellEnd"/>
      <w:r w:rsidR="005E18FC" w:rsidRPr="005E18FC">
        <w:t xml:space="preserve">: </w:t>
      </w:r>
      <w:proofErr w:type="spellStart"/>
      <w:r w:rsidR="005E18FC" w:rsidRPr="005E18FC">
        <w:t>web</w:t>
      </w:r>
      <w:proofErr w:type="spellEnd"/>
      <w:r w:rsidR="005E18FC" w:rsidRPr="005E18FC">
        <w:br/>
      </w:r>
      <w:proofErr w:type="spellStart"/>
      <w:r w:rsidR="005E18FC" w:rsidRPr="005E18FC">
        <w:t>minio_secure</w:t>
      </w:r>
      <w:proofErr w:type="spellEnd"/>
      <w:r w:rsidR="005E18FC" w:rsidRPr="005E18FC">
        <w:t>: 0</w:t>
      </w:r>
      <w:r w:rsidR="005E18FC" w:rsidRPr="005E18FC">
        <w:br/>
      </w:r>
      <w:r w:rsidR="005E18FC" w:rsidRPr="005E18FC">
        <w:br/>
      </w:r>
      <w:proofErr w:type="spellStart"/>
      <w:r w:rsidR="005E18FC" w:rsidRPr="005E18FC">
        <w:t>default_mode</w:t>
      </w:r>
      <w:proofErr w:type="spellEnd"/>
      <w:r w:rsidR="005E18FC" w:rsidRPr="005E18FC">
        <w:t xml:space="preserve">: 1 </w:t>
      </w:r>
      <w:r w:rsidR="005E18FC" w:rsidRPr="00A21DB1">
        <w:t xml:space="preserve"> - режим работы языковой модели (всегда 1)</w:t>
      </w:r>
      <w:r w:rsidR="005E18FC" w:rsidRPr="005E18FC">
        <w:br/>
      </w:r>
      <w:r w:rsidR="005E18FC" w:rsidRPr="005E18FC">
        <w:lastRenderedPageBreak/>
        <w:br/>
      </w:r>
      <w:proofErr w:type="spellStart"/>
      <w:r w:rsidR="005E18FC" w:rsidRPr="005E18FC">
        <w:t>external_content</w:t>
      </w:r>
      <w:proofErr w:type="spellEnd"/>
      <w:r w:rsidR="005E18FC" w:rsidRPr="005E18FC">
        <w:t>: 1</w:t>
      </w:r>
      <w:r w:rsidR="005E18FC" w:rsidRPr="00A21DB1">
        <w:t xml:space="preserve"> – использование СХДП для получения аудио контента</w:t>
      </w:r>
      <w:r w:rsidR="005E18FC" w:rsidRPr="005E18FC">
        <w:br/>
      </w:r>
      <w:proofErr w:type="spellStart"/>
      <w:r w:rsidR="005E18FC" w:rsidRPr="005E18FC">
        <w:t>external_content_ip</w:t>
      </w:r>
      <w:proofErr w:type="spellEnd"/>
      <w:r w:rsidR="005E18FC" w:rsidRPr="005E18FC">
        <w:t>:</w:t>
      </w:r>
      <w:proofErr w:type="gramEnd"/>
      <w:r w:rsidR="005E18FC" w:rsidRPr="005E18FC">
        <w:t xml:space="preserve"> </w:t>
      </w:r>
      <w:r w:rsidR="005E18FC">
        <w:t>IP</w:t>
      </w:r>
      <w:r w:rsidR="005E18FC" w:rsidRPr="005E18FC">
        <w:t xml:space="preserve"> </w:t>
      </w:r>
      <w:r w:rsidR="005E18FC" w:rsidRPr="00A21DB1">
        <w:t>адрес</w:t>
      </w:r>
      <w:r w:rsidR="005E18FC" w:rsidRPr="005E18FC">
        <w:t xml:space="preserve"> </w:t>
      </w:r>
      <w:r w:rsidR="005E18FC">
        <w:t>WEB</w:t>
      </w:r>
      <w:r w:rsidR="005E18FC" w:rsidRPr="005E18FC">
        <w:t xml:space="preserve"> </w:t>
      </w:r>
      <w:r w:rsidR="005E18FC" w:rsidRPr="00A21DB1">
        <w:t>сервера</w:t>
      </w:r>
      <w:r w:rsidR="005E18FC" w:rsidRPr="005E18FC">
        <w:t xml:space="preserve"> </w:t>
      </w:r>
      <w:proofErr w:type="gramStart"/>
      <w:r w:rsidR="005E18FC">
        <w:t>c</w:t>
      </w:r>
      <w:proofErr w:type="gramEnd"/>
      <w:r w:rsidR="005E18FC" w:rsidRPr="005E18FC">
        <w:t xml:space="preserve"> </w:t>
      </w:r>
      <w:r w:rsidR="005E18FC" w:rsidRPr="00A21DB1">
        <w:t>которого</w:t>
      </w:r>
      <w:r w:rsidR="005E18FC" w:rsidRPr="005E18FC">
        <w:t xml:space="preserve"> </w:t>
      </w:r>
      <w:r w:rsidR="005E18FC" w:rsidRPr="00A21DB1">
        <w:t>отправляется</w:t>
      </w:r>
      <w:r w:rsidR="005E18FC" w:rsidRPr="005E18FC">
        <w:t xml:space="preserve"> </w:t>
      </w:r>
      <w:r w:rsidR="005E18FC" w:rsidRPr="00A21DB1">
        <w:t>запрос</w:t>
      </w:r>
      <w:r w:rsidR="005E18FC" w:rsidRPr="005E18FC">
        <w:br/>
      </w:r>
      <w:proofErr w:type="spellStart"/>
      <w:r w:rsidR="005E18FC" w:rsidRPr="005E18FC">
        <w:t>external_content_nginx</w:t>
      </w:r>
      <w:proofErr w:type="spellEnd"/>
      <w:r w:rsidR="005E18FC" w:rsidRPr="005E18FC">
        <w:t xml:space="preserve">: </w:t>
      </w:r>
      <w:r w:rsidR="005E18FC">
        <w:t>IP</w:t>
      </w:r>
      <w:r w:rsidR="005E18FC" w:rsidRPr="005E18FC">
        <w:t xml:space="preserve"> </w:t>
      </w:r>
      <w:r w:rsidR="005E18FC" w:rsidRPr="00A21DB1">
        <w:t>адрес</w:t>
      </w:r>
      <w:r w:rsidR="005E18FC" w:rsidRPr="005E18FC">
        <w:t xml:space="preserve"> </w:t>
      </w:r>
      <w:r w:rsidR="005E18FC">
        <w:t>WEB</w:t>
      </w:r>
      <w:r w:rsidR="005E18FC" w:rsidRPr="005E18FC">
        <w:t xml:space="preserve"> </w:t>
      </w:r>
      <w:r w:rsidR="005E18FC" w:rsidRPr="00A21DB1">
        <w:t>сервера</w:t>
      </w:r>
      <w:r w:rsidR="005E18FC" w:rsidRPr="005E18FC">
        <w:t xml:space="preserve"> </w:t>
      </w:r>
      <w:proofErr w:type="gramStart"/>
      <w:r w:rsidR="005E18FC">
        <w:t>c</w:t>
      </w:r>
      <w:proofErr w:type="gramEnd"/>
      <w:r w:rsidR="005E18FC" w:rsidRPr="005E18FC">
        <w:t xml:space="preserve"> </w:t>
      </w:r>
      <w:r w:rsidR="005E18FC" w:rsidRPr="00A21DB1">
        <w:t>которого</w:t>
      </w:r>
      <w:r w:rsidR="005E18FC" w:rsidRPr="005E18FC">
        <w:t xml:space="preserve"> </w:t>
      </w:r>
      <w:r w:rsidR="005E18FC" w:rsidRPr="00A21DB1">
        <w:t>отправляется</w:t>
      </w:r>
      <w:r w:rsidR="005E18FC" w:rsidRPr="005E18FC">
        <w:t xml:space="preserve"> </w:t>
      </w:r>
      <w:r w:rsidR="005E18FC" w:rsidRPr="00A21DB1">
        <w:t>запрос</w:t>
      </w:r>
    </w:p>
    <w:p w14:paraId="31DA2024" w14:textId="180FE524" w:rsidR="00277CAF" w:rsidRDefault="00277CAF" w:rsidP="00A26581">
      <w:pPr>
        <w:ind w:left="284"/>
      </w:pPr>
    </w:p>
    <w:p w14:paraId="26567D71" w14:textId="30726B25" w:rsidR="00277CAF" w:rsidRPr="00277CAF" w:rsidRDefault="00277CAF" w:rsidP="00277CAF">
      <w:pPr>
        <w:ind w:left="284"/>
      </w:pPr>
      <w:r w:rsidRPr="00277CAF">
        <w:rPr>
          <w:lang w:val="en-US"/>
        </w:rPr>
        <w:t>external</w:t>
      </w:r>
      <w:r w:rsidRPr="00277CAF">
        <w:t>_</w:t>
      </w:r>
      <w:r w:rsidRPr="00277CAF">
        <w:rPr>
          <w:lang w:val="en-US"/>
        </w:rPr>
        <w:t>content</w:t>
      </w:r>
      <w:r w:rsidRPr="00277CAF">
        <w:t>_</w:t>
      </w:r>
      <w:r w:rsidRPr="00277CAF">
        <w:rPr>
          <w:lang w:val="en-US"/>
        </w:rPr>
        <w:t>vats</w:t>
      </w:r>
      <w:r w:rsidRPr="00277CAF">
        <w:t>_</w:t>
      </w:r>
      <w:proofErr w:type="spellStart"/>
      <w:r w:rsidRPr="00277CAF">
        <w:rPr>
          <w:lang w:val="en-US"/>
        </w:rPr>
        <w:t>url</w:t>
      </w:r>
      <w:proofErr w:type="spellEnd"/>
      <w:r w:rsidRPr="00277CAF">
        <w:t xml:space="preserve">: </w:t>
      </w:r>
      <w:hyperlink r:id="rId11" w:history="1">
        <w:r w:rsidRPr="00277CAF">
          <w:rPr>
            <w:rStyle w:val="aff0"/>
            <w:lang w:val="en-US"/>
          </w:rPr>
          <w:t>http</w:t>
        </w:r>
        <w:r w:rsidRPr="00277CAF">
          <w:rPr>
            <w:rStyle w:val="aff0"/>
          </w:rPr>
          <w:t>://188.254.33.70:8080/</w:t>
        </w:r>
        <w:proofErr w:type="spellStart"/>
        <w:r w:rsidRPr="00277CAF">
          <w:rPr>
            <w:rStyle w:val="aff0"/>
            <w:lang w:val="en-US"/>
          </w:rPr>
          <w:t>svetets</w:t>
        </w:r>
        <w:proofErr w:type="spellEnd"/>
        <w:r w:rsidRPr="00277CAF">
          <w:rPr>
            <w:rStyle w:val="aff0"/>
          </w:rPr>
          <w:t>/</w:t>
        </w:r>
        <w:r w:rsidRPr="00277CAF">
          <w:rPr>
            <w:rStyle w:val="aff0"/>
            <w:lang w:val="en-US"/>
          </w:rPr>
          <w:t>orchestrator</w:t>
        </w:r>
        <w:r w:rsidRPr="00277CAF">
          <w:rPr>
            <w:rStyle w:val="aff0"/>
          </w:rPr>
          <w:t>/</w:t>
        </w:r>
        <w:r w:rsidRPr="00277CAF">
          <w:rPr>
            <w:rStyle w:val="aff0"/>
            <w:lang w:val="en-US"/>
          </w:rPr>
          <w:t>speech</w:t>
        </w:r>
        <w:r w:rsidRPr="00277CAF">
          <w:rPr>
            <w:rStyle w:val="aff0"/>
          </w:rPr>
          <w:t>/</w:t>
        </w:r>
      </w:hyperlink>
      <w:r w:rsidRPr="00277CAF">
        <w:t xml:space="preserve"> : </w:t>
      </w:r>
      <w:r>
        <w:t>путь</w:t>
      </w:r>
      <w:r w:rsidRPr="00277CAF">
        <w:t xml:space="preserve"> </w:t>
      </w:r>
      <w:r>
        <w:t>к</w:t>
      </w:r>
      <w:r w:rsidRPr="00277CAF">
        <w:t xml:space="preserve"> </w:t>
      </w:r>
      <w:r>
        <w:t>получению</w:t>
      </w:r>
      <w:r w:rsidRPr="00277CAF">
        <w:t xml:space="preserve"> </w:t>
      </w:r>
      <w:r>
        <w:t>контента</w:t>
      </w:r>
      <w:r w:rsidRPr="00277CAF">
        <w:t xml:space="preserve"> </w:t>
      </w:r>
      <w:r>
        <w:t>с</w:t>
      </w:r>
      <w:r w:rsidRPr="00277CAF">
        <w:t xml:space="preserve"> </w:t>
      </w:r>
      <w:r>
        <w:t>СХДП</w:t>
      </w:r>
      <w:r w:rsidRPr="00277CAF">
        <w:br/>
      </w:r>
      <w:r w:rsidRPr="00277CAF">
        <w:br/>
      </w:r>
      <w:r w:rsidRPr="00277CAF">
        <w:rPr>
          <w:lang w:val="en-US"/>
        </w:rPr>
        <w:t>converted</w:t>
      </w:r>
      <w:r w:rsidRPr="00277CAF">
        <w:t>_</w:t>
      </w:r>
      <w:r w:rsidRPr="00277CAF">
        <w:rPr>
          <w:lang w:val="en-US"/>
        </w:rPr>
        <w:t>content</w:t>
      </w:r>
      <w:r w:rsidRPr="00277CAF">
        <w:t xml:space="preserve">: </w:t>
      </w:r>
      <w:proofErr w:type="spellStart"/>
      <w:r w:rsidRPr="00277CAF">
        <w:rPr>
          <w:lang w:val="en-US"/>
        </w:rPr>
        <w:t>mp</w:t>
      </w:r>
      <w:proofErr w:type="spellEnd"/>
      <w:r w:rsidRPr="00277CAF">
        <w:t>3</w:t>
      </w:r>
      <w:r>
        <w:t xml:space="preserve"> – поиск альтернативного формата контента (</w:t>
      </w:r>
      <w:proofErr w:type="spellStart"/>
      <w:r>
        <w:rPr>
          <w:lang w:val="en-US"/>
        </w:rPr>
        <w:t>mp</w:t>
      </w:r>
      <w:proofErr w:type="spellEnd"/>
      <w:r w:rsidRPr="00277CAF">
        <w:t>3</w:t>
      </w:r>
      <w:r>
        <w:t>)</w:t>
      </w:r>
      <w:r w:rsidRPr="00277CAF">
        <w:br/>
      </w:r>
      <w:r w:rsidRPr="00277CAF">
        <w:br/>
      </w:r>
      <w:r w:rsidRPr="00277CAF">
        <w:rPr>
          <w:lang w:val="en-US"/>
        </w:rPr>
        <w:t>vocab</w:t>
      </w:r>
      <w:r w:rsidRPr="00277CAF">
        <w:t>_</w:t>
      </w:r>
      <w:r w:rsidRPr="00277CAF">
        <w:rPr>
          <w:lang w:val="en-US"/>
        </w:rPr>
        <w:t>description</w:t>
      </w:r>
      <w:r w:rsidRPr="00277CAF">
        <w:t>_</w:t>
      </w:r>
      <w:r w:rsidRPr="00277CAF">
        <w:rPr>
          <w:lang w:val="en-US"/>
        </w:rPr>
        <w:t>length</w:t>
      </w:r>
      <w:r w:rsidRPr="00277CAF">
        <w:t xml:space="preserve">: 120 </w:t>
      </w:r>
      <w:r w:rsidR="00337250" w:rsidRPr="00337250">
        <w:t>–</w:t>
      </w:r>
      <w:r w:rsidRPr="00277CAF">
        <w:t xml:space="preserve"> одна строка 120 символов</w:t>
      </w:r>
      <w:r w:rsidRPr="00337250">
        <w:t xml:space="preserve"> (Длина фильтрации по количеству слов в словарях)</w:t>
      </w:r>
      <w:r w:rsidRPr="00277CAF">
        <w:rPr>
          <w:i/>
          <w:iCs/>
        </w:rPr>
        <w:br/>
      </w:r>
      <w:r w:rsidRPr="00277CAF">
        <w:rPr>
          <w:i/>
          <w:iCs/>
        </w:rPr>
        <w:br/>
      </w:r>
      <w:r w:rsidRPr="00277CAF">
        <w:rPr>
          <w:lang w:val="en-US"/>
        </w:rPr>
        <w:t>default</w:t>
      </w:r>
      <w:r w:rsidRPr="00277CAF">
        <w:t>_</w:t>
      </w:r>
      <w:proofErr w:type="spellStart"/>
      <w:r w:rsidRPr="00277CAF">
        <w:rPr>
          <w:lang w:val="en-US"/>
        </w:rPr>
        <w:t>xlsx</w:t>
      </w:r>
      <w:proofErr w:type="spellEnd"/>
      <w:r w:rsidRPr="00277CAF">
        <w:t>_</w:t>
      </w:r>
      <w:r w:rsidRPr="00277CAF">
        <w:rPr>
          <w:lang w:val="en-US"/>
        </w:rPr>
        <w:t>sheet</w:t>
      </w:r>
      <w:r w:rsidRPr="00277CAF">
        <w:t xml:space="preserve">: </w:t>
      </w:r>
      <w:r w:rsidRPr="00277CAF">
        <w:rPr>
          <w:lang w:val="en-US"/>
        </w:rPr>
        <w:t>Sheet</w:t>
      </w:r>
      <w:r w:rsidRPr="00277CAF">
        <w:t>1</w:t>
      </w:r>
      <w:r>
        <w:t xml:space="preserve"> – (Вкладка по умолчанию в </w:t>
      </w:r>
      <w:r>
        <w:rPr>
          <w:lang w:val="en-US"/>
        </w:rPr>
        <w:t>excel</w:t>
      </w:r>
      <w:r w:rsidRPr="00277CAF">
        <w:t xml:space="preserve"> </w:t>
      </w:r>
      <w:r>
        <w:t>файле со скриптом )</w:t>
      </w:r>
      <w:r w:rsidRPr="00277CAF">
        <w:br/>
      </w:r>
      <w:r w:rsidRPr="00277CAF">
        <w:br/>
      </w:r>
      <w:r w:rsidRPr="00277CAF">
        <w:rPr>
          <w:lang w:val="en-US"/>
        </w:rPr>
        <w:t>scripts</w:t>
      </w:r>
      <w:r w:rsidRPr="00277CAF">
        <w:t>_</w:t>
      </w:r>
      <w:r w:rsidRPr="00277CAF">
        <w:rPr>
          <w:lang w:val="en-US"/>
        </w:rPr>
        <w:t>percent</w:t>
      </w:r>
      <w:r w:rsidRPr="00277CAF">
        <w:t xml:space="preserve">: </w:t>
      </w:r>
      <w:r>
        <w:t>7</w:t>
      </w:r>
      <w:r w:rsidRPr="00277CAF">
        <w:t>0</w:t>
      </w:r>
      <w:r>
        <w:t xml:space="preserve"> – Значение по умолчанию для соответствия скрипту</w:t>
      </w:r>
    </w:p>
    <w:p w14:paraId="34D6444F" w14:textId="77777777" w:rsidR="00277CAF" w:rsidRPr="00277CAF" w:rsidRDefault="00277CAF" w:rsidP="00A26581">
      <w:pPr>
        <w:ind w:left="284"/>
      </w:pPr>
    </w:p>
    <w:p w14:paraId="7B786893" w14:textId="77777777" w:rsidR="00A26581" w:rsidRPr="00277CAF" w:rsidRDefault="00A26581" w:rsidP="00A26581">
      <w:pPr>
        <w:ind w:left="284"/>
      </w:pPr>
    </w:p>
    <w:p w14:paraId="0C379722" w14:textId="566D940B" w:rsidR="00DD4378" w:rsidRPr="00D54F14" w:rsidRDefault="00DD4378" w:rsidP="00DD4378">
      <w:pPr>
        <w:pStyle w:val="1"/>
      </w:pPr>
      <w:bookmarkStart w:id="17" w:name="_Сводка"/>
      <w:bookmarkStart w:id="18" w:name="_Toc95183225"/>
      <w:bookmarkEnd w:id="17"/>
      <w:r>
        <w:t>Программное обеспечение App</w:t>
      </w:r>
      <w:bookmarkEnd w:id="18"/>
      <w:r>
        <w:t xml:space="preserve"> </w:t>
      </w:r>
    </w:p>
    <w:p w14:paraId="23E5D221" w14:textId="415C0992" w:rsidR="00D63302" w:rsidRPr="00056CB3" w:rsidRDefault="00056CB3" w:rsidP="001B46CE">
      <w:r>
        <w:t>Программное обеспечение APP</w:t>
      </w:r>
      <w:r w:rsidRPr="00056CB3">
        <w:t xml:space="preserve"> </w:t>
      </w:r>
      <w:r>
        <w:t>является ключевым сервером приложений обеспечивающих обработки логики и взаимодействие между компонентами ПРА.</w:t>
      </w:r>
    </w:p>
    <w:p w14:paraId="26F316D3" w14:textId="20E8FDF3" w:rsidR="00DD4378" w:rsidRDefault="00DD4378" w:rsidP="00DD4378">
      <w:pPr>
        <w:pStyle w:val="2"/>
      </w:pPr>
      <w:bookmarkStart w:id="19" w:name="_Toc95183226"/>
      <w:r>
        <w:t>конфигурационный файл</w:t>
      </w:r>
      <w:bookmarkEnd w:id="19"/>
    </w:p>
    <w:p w14:paraId="62B20492" w14:textId="77777777" w:rsidR="00056CB3" w:rsidRDefault="00056CB3" w:rsidP="006766A0">
      <w:pPr>
        <w:rPr>
          <w:i/>
          <w:iCs/>
        </w:rPr>
      </w:pPr>
    </w:p>
    <w:p w14:paraId="3A3254EC" w14:textId="33AE56C6" w:rsidR="00F311D6" w:rsidRPr="00323EC6" w:rsidRDefault="006766A0" w:rsidP="006766A0">
      <w:pPr>
        <w:rPr>
          <w:lang w:val="en-US"/>
        </w:rPr>
      </w:pPr>
      <w:proofErr w:type="gramStart"/>
      <w:r w:rsidRPr="006766A0">
        <w:rPr>
          <w:i/>
          <w:iCs/>
        </w:rPr>
        <w:t xml:space="preserve"># </w:t>
      </w:r>
      <w:proofErr w:type="spellStart"/>
      <w:r w:rsidRPr="006766A0">
        <w:rPr>
          <w:i/>
          <w:iCs/>
        </w:rPr>
        <w:t>Main</w:t>
      </w:r>
      <w:proofErr w:type="spellEnd"/>
      <w:r w:rsidRPr="006766A0">
        <w:rPr>
          <w:i/>
          <w:iCs/>
        </w:rPr>
        <w:t xml:space="preserve"> </w:t>
      </w:r>
      <w:proofErr w:type="spellStart"/>
      <w:r w:rsidRPr="006766A0">
        <w:rPr>
          <w:i/>
          <w:iCs/>
        </w:rPr>
        <w:t>app</w:t>
      </w:r>
      <w:proofErr w:type="spellEnd"/>
      <w:r w:rsidRPr="006766A0">
        <w:rPr>
          <w:i/>
          <w:iCs/>
        </w:rPr>
        <w:t xml:space="preserve"> </w:t>
      </w:r>
      <w:proofErr w:type="spellStart"/>
      <w:r w:rsidRPr="006766A0">
        <w:rPr>
          <w:i/>
          <w:iCs/>
        </w:rPr>
        <w:t>port</w:t>
      </w:r>
      <w:proofErr w:type="spellEnd"/>
      <w:r w:rsidR="00BA50CC">
        <w:rPr>
          <w:i/>
          <w:iCs/>
        </w:rPr>
        <w:t>,</w:t>
      </w:r>
      <w:r w:rsidR="00835754">
        <w:rPr>
          <w:i/>
          <w:iCs/>
        </w:rPr>
        <w:t xml:space="preserve"> Основной порт работы приложения</w:t>
      </w:r>
      <w:r w:rsidRPr="006766A0">
        <w:rPr>
          <w:i/>
          <w:iCs/>
        </w:rPr>
        <w:br/>
      </w:r>
      <w:proofErr w:type="spellStart"/>
      <w:r w:rsidRPr="006766A0">
        <w:t>port</w:t>
      </w:r>
      <w:proofErr w:type="spellEnd"/>
      <w:r w:rsidRPr="006766A0">
        <w:t>: 8675</w:t>
      </w:r>
      <w:r w:rsidRPr="006766A0">
        <w:br/>
      </w:r>
      <w:r w:rsidRPr="006766A0">
        <w:br/>
      </w:r>
      <w:r w:rsidRPr="006766A0">
        <w:rPr>
          <w:i/>
          <w:iCs/>
        </w:rPr>
        <w:t xml:space="preserve"># </w:t>
      </w:r>
      <w:proofErr w:type="spellStart"/>
      <w:r w:rsidRPr="006766A0">
        <w:rPr>
          <w:i/>
          <w:iCs/>
        </w:rPr>
        <w:t>Cluster</w:t>
      </w:r>
      <w:proofErr w:type="spellEnd"/>
      <w:r w:rsidRPr="006766A0">
        <w:rPr>
          <w:i/>
          <w:iCs/>
        </w:rPr>
        <w:t xml:space="preserve"> </w:t>
      </w:r>
      <w:proofErr w:type="spellStart"/>
      <w:r w:rsidRPr="006766A0">
        <w:rPr>
          <w:i/>
          <w:iCs/>
        </w:rPr>
        <w:t>Params</w:t>
      </w:r>
      <w:proofErr w:type="spellEnd"/>
      <w:r w:rsidR="00C358BC">
        <w:rPr>
          <w:i/>
          <w:iCs/>
        </w:rPr>
        <w:t xml:space="preserve"> настройки работы режима кластера, текущий режим получения контента не позволяется использовать кластерный режим, значение 0 </w:t>
      </w:r>
      <w:proofErr w:type="spellStart"/>
      <w:r w:rsidR="00C358BC">
        <w:rPr>
          <w:i/>
          <w:iCs/>
        </w:rPr>
        <w:t>по-умолчанию</w:t>
      </w:r>
      <w:proofErr w:type="spellEnd"/>
      <w:r w:rsidR="00C358BC">
        <w:rPr>
          <w:i/>
          <w:iCs/>
        </w:rPr>
        <w:t>.</w:t>
      </w:r>
      <w:r w:rsidRPr="006766A0">
        <w:rPr>
          <w:i/>
          <w:iCs/>
        </w:rPr>
        <w:br/>
      </w:r>
      <w:proofErr w:type="spellStart"/>
      <w:r w:rsidRPr="006766A0">
        <w:t>cluster_mode</w:t>
      </w:r>
      <w:proofErr w:type="spellEnd"/>
      <w:r w:rsidRPr="006766A0">
        <w:t xml:space="preserve">: </w:t>
      </w:r>
      <w:r w:rsidR="00C358BC" w:rsidRPr="00F311D6">
        <w:t>0</w:t>
      </w:r>
      <w:r w:rsidRPr="006766A0">
        <w:br/>
      </w:r>
      <w:proofErr w:type="spellStart"/>
      <w:r w:rsidRPr="006766A0">
        <w:t>cluster_nodes</w:t>
      </w:r>
      <w:proofErr w:type="spellEnd"/>
      <w:r w:rsidRPr="006766A0">
        <w:t>:</w:t>
      </w:r>
      <w:r w:rsidRPr="006766A0">
        <w:br/>
        <w:t xml:space="preserve">  - </w:t>
      </w:r>
      <w:r w:rsidR="00A736DA" w:rsidRPr="00A736DA">
        <w:t>app</w:t>
      </w:r>
      <w:r w:rsidR="00A736DA" w:rsidRPr="00F311D6">
        <w:t>1:8675</w:t>
      </w:r>
      <w:r w:rsidRPr="006766A0">
        <w:rPr>
          <w:i/>
          <w:iCs/>
        </w:rPr>
        <w:br/>
        <w:t xml:space="preserve">  </w:t>
      </w:r>
      <w:r w:rsidRPr="006766A0">
        <w:t xml:space="preserve">- </w:t>
      </w:r>
      <w:r w:rsidR="00A736DA">
        <w:t>app</w:t>
      </w:r>
      <w:r w:rsidR="00A736DA" w:rsidRPr="00F311D6">
        <w:t>2:8675</w:t>
      </w:r>
      <w:r w:rsidRPr="006766A0">
        <w:rPr>
          <w:i/>
          <w:iCs/>
        </w:rPr>
        <w:br/>
      </w:r>
      <w:r w:rsidRPr="006766A0">
        <w:rPr>
          <w:i/>
          <w:iCs/>
        </w:rPr>
        <w:br/>
        <w:t xml:space="preserve"># </w:t>
      </w:r>
      <w:proofErr w:type="spellStart"/>
      <w:r w:rsidRPr="006766A0">
        <w:rPr>
          <w:i/>
          <w:iCs/>
        </w:rPr>
        <w:t>MongoDB</w:t>
      </w:r>
      <w:proofErr w:type="spellEnd"/>
      <w:r w:rsidRPr="006766A0">
        <w:rPr>
          <w:i/>
          <w:iCs/>
        </w:rPr>
        <w:t xml:space="preserve"> </w:t>
      </w:r>
      <w:r w:rsidR="008B155E">
        <w:rPr>
          <w:i/>
          <w:iCs/>
        </w:rPr>
        <w:t>настройки</w:t>
      </w:r>
      <w:r w:rsidR="008B155E" w:rsidRPr="00F311D6">
        <w:rPr>
          <w:i/>
          <w:iCs/>
        </w:rPr>
        <w:t xml:space="preserve"> </w:t>
      </w:r>
      <w:r w:rsidR="008B155E">
        <w:rPr>
          <w:i/>
          <w:iCs/>
        </w:rPr>
        <w:t>подключения</w:t>
      </w:r>
      <w:r w:rsidRPr="006766A0">
        <w:rPr>
          <w:i/>
          <w:iCs/>
        </w:rPr>
        <w:br/>
      </w:r>
      <w:proofErr w:type="spellStart"/>
      <w:r w:rsidRPr="006766A0">
        <w:t>mongo_ip</w:t>
      </w:r>
      <w:proofErr w:type="spellEnd"/>
      <w:r w:rsidRPr="006766A0">
        <w:t xml:space="preserve">: </w:t>
      </w:r>
      <w:proofErr w:type="spellStart"/>
      <w:r w:rsidR="00A736DA">
        <w:t>mongo</w:t>
      </w:r>
      <w:proofErr w:type="spellEnd"/>
      <w:r w:rsidRPr="006766A0">
        <w:br/>
      </w:r>
      <w:proofErr w:type="spellStart"/>
      <w:r w:rsidRPr="006766A0">
        <w:t>mongo_port</w:t>
      </w:r>
      <w:proofErr w:type="spellEnd"/>
      <w:r w:rsidRPr="006766A0">
        <w:t>: 27017</w:t>
      </w:r>
      <w:r w:rsidRPr="006766A0">
        <w:br/>
      </w:r>
      <w:proofErr w:type="spellStart"/>
      <w:r w:rsidRPr="006766A0">
        <w:t>mongo_db</w:t>
      </w:r>
      <w:proofErr w:type="spellEnd"/>
      <w:r w:rsidRPr="006766A0">
        <w:t xml:space="preserve">: </w:t>
      </w:r>
      <w:proofErr w:type="spellStart"/>
      <w:r w:rsidRPr="006766A0">
        <w:t>rtk_analytics</w:t>
      </w:r>
      <w:proofErr w:type="spellEnd"/>
      <w:r w:rsidRPr="006766A0">
        <w:br/>
      </w:r>
      <w:proofErr w:type="spellStart"/>
      <w:r w:rsidRPr="006766A0">
        <w:t>mongo_collection_data</w:t>
      </w:r>
      <w:proofErr w:type="spellEnd"/>
      <w:r w:rsidRPr="006766A0">
        <w:t xml:space="preserve">: </w:t>
      </w:r>
      <w:proofErr w:type="spellStart"/>
      <w:r w:rsidRPr="006766A0">
        <w:t>data</w:t>
      </w:r>
      <w:proofErr w:type="spellEnd"/>
      <w:r w:rsidRPr="006766A0">
        <w:br/>
      </w:r>
      <w:proofErr w:type="spellStart"/>
      <w:r w:rsidRPr="006766A0">
        <w:t>mongo_collection_jobs</w:t>
      </w:r>
      <w:proofErr w:type="spellEnd"/>
      <w:r w:rsidRPr="006766A0">
        <w:t xml:space="preserve">: </w:t>
      </w:r>
      <w:proofErr w:type="spellStart"/>
      <w:r w:rsidRPr="006766A0">
        <w:t>jobs</w:t>
      </w:r>
      <w:proofErr w:type="spellEnd"/>
      <w:r w:rsidRPr="006766A0">
        <w:br/>
      </w:r>
      <w:proofErr w:type="spellStart"/>
      <w:r w:rsidRPr="006766A0">
        <w:t>mongo_collection_queue</w:t>
      </w:r>
      <w:proofErr w:type="spellEnd"/>
      <w:proofErr w:type="gramEnd"/>
      <w:r w:rsidRPr="006766A0">
        <w:t xml:space="preserve">: </w:t>
      </w:r>
      <w:proofErr w:type="spellStart"/>
      <w:r w:rsidRPr="006766A0">
        <w:t>job_queue</w:t>
      </w:r>
      <w:proofErr w:type="spellEnd"/>
      <w:r w:rsidRPr="006766A0">
        <w:br/>
      </w:r>
      <w:proofErr w:type="spellStart"/>
      <w:r w:rsidRPr="006766A0">
        <w:t>mongo_collection_load_queue</w:t>
      </w:r>
      <w:proofErr w:type="spellEnd"/>
      <w:r w:rsidRPr="006766A0">
        <w:t xml:space="preserve">: </w:t>
      </w:r>
      <w:proofErr w:type="spellStart"/>
      <w:r w:rsidRPr="006766A0">
        <w:t>load_queue</w:t>
      </w:r>
      <w:proofErr w:type="spellEnd"/>
      <w:r w:rsidRPr="006766A0">
        <w:br/>
      </w:r>
      <w:r w:rsidRPr="006766A0">
        <w:br/>
      </w:r>
      <w:r w:rsidRPr="006766A0">
        <w:rPr>
          <w:i/>
          <w:iCs/>
        </w:rPr>
        <w:t xml:space="preserve"># </w:t>
      </w:r>
      <w:proofErr w:type="spellStart"/>
      <w:r w:rsidRPr="006766A0">
        <w:rPr>
          <w:i/>
          <w:iCs/>
        </w:rPr>
        <w:t>Postgres</w:t>
      </w:r>
      <w:proofErr w:type="spellEnd"/>
      <w:r w:rsidRPr="006766A0">
        <w:rPr>
          <w:i/>
          <w:iCs/>
        </w:rPr>
        <w:t xml:space="preserve"> DB </w:t>
      </w:r>
      <w:r w:rsidR="008B155E">
        <w:rPr>
          <w:i/>
          <w:iCs/>
        </w:rPr>
        <w:t>настройки</w:t>
      </w:r>
      <w:r w:rsidR="008B155E" w:rsidRPr="00F311D6">
        <w:rPr>
          <w:i/>
          <w:iCs/>
        </w:rPr>
        <w:t xml:space="preserve"> </w:t>
      </w:r>
      <w:r w:rsidR="008B155E">
        <w:rPr>
          <w:i/>
          <w:iCs/>
        </w:rPr>
        <w:t>подключения</w:t>
      </w:r>
      <w:r w:rsidRPr="006766A0">
        <w:rPr>
          <w:i/>
          <w:iCs/>
        </w:rPr>
        <w:br/>
      </w:r>
      <w:proofErr w:type="spellStart"/>
      <w:r w:rsidRPr="006766A0">
        <w:t>postgres_ip</w:t>
      </w:r>
      <w:proofErr w:type="spellEnd"/>
      <w:r w:rsidRPr="006766A0">
        <w:t xml:space="preserve">: </w:t>
      </w:r>
      <w:proofErr w:type="spellStart"/>
      <w:r w:rsidR="00A736DA">
        <w:t>postgres</w:t>
      </w:r>
      <w:proofErr w:type="spellEnd"/>
      <w:r w:rsidRPr="006766A0">
        <w:br/>
      </w:r>
      <w:proofErr w:type="spellStart"/>
      <w:r w:rsidRPr="006766A0">
        <w:t>postgres_port</w:t>
      </w:r>
      <w:proofErr w:type="spellEnd"/>
      <w:r w:rsidRPr="006766A0">
        <w:t>: 5432</w:t>
      </w:r>
      <w:r w:rsidRPr="006766A0">
        <w:br/>
      </w:r>
      <w:proofErr w:type="spellStart"/>
      <w:r w:rsidRPr="006766A0">
        <w:t>postgres_db</w:t>
      </w:r>
      <w:proofErr w:type="spellEnd"/>
      <w:r w:rsidRPr="006766A0">
        <w:t xml:space="preserve">: </w:t>
      </w:r>
      <w:proofErr w:type="spellStart"/>
      <w:r w:rsidRPr="006766A0">
        <w:t>rtk_ra</w:t>
      </w:r>
      <w:proofErr w:type="spellEnd"/>
      <w:r w:rsidRPr="006766A0">
        <w:br/>
      </w:r>
      <w:proofErr w:type="spellStart"/>
      <w:r w:rsidRPr="006766A0">
        <w:t>postgres_name</w:t>
      </w:r>
      <w:proofErr w:type="spellEnd"/>
      <w:r w:rsidRPr="006766A0">
        <w:t xml:space="preserve">: </w:t>
      </w:r>
      <w:proofErr w:type="spellStart"/>
      <w:r w:rsidRPr="006766A0">
        <w:t>postgres</w:t>
      </w:r>
      <w:proofErr w:type="spellEnd"/>
      <w:r w:rsidRPr="006766A0">
        <w:br/>
      </w:r>
      <w:proofErr w:type="spellStart"/>
      <w:r w:rsidRPr="006766A0">
        <w:lastRenderedPageBreak/>
        <w:t>postgres_password</w:t>
      </w:r>
      <w:proofErr w:type="spellEnd"/>
      <w:r w:rsidRPr="006766A0">
        <w:t xml:space="preserve">: </w:t>
      </w:r>
      <w:proofErr w:type="spellStart"/>
      <w:r w:rsidRPr="006766A0">
        <w:t>postgres</w:t>
      </w:r>
      <w:proofErr w:type="spellEnd"/>
      <w:r w:rsidRPr="006766A0">
        <w:br/>
      </w:r>
      <w:r w:rsidRPr="006766A0">
        <w:br/>
      </w:r>
      <w:r w:rsidRPr="006766A0">
        <w:rPr>
          <w:i/>
          <w:iCs/>
        </w:rPr>
        <w:t xml:space="preserve"># </w:t>
      </w:r>
      <w:proofErr w:type="spellStart"/>
      <w:r w:rsidRPr="006766A0">
        <w:rPr>
          <w:i/>
          <w:iCs/>
        </w:rPr>
        <w:t>Redis</w:t>
      </w:r>
      <w:proofErr w:type="spellEnd"/>
      <w:r w:rsidRPr="006766A0">
        <w:rPr>
          <w:i/>
          <w:iCs/>
        </w:rPr>
        <w:t xml:space="preserve"> DB </w:t>
      </w:r>
      <w:r w:rsidR="008B155E">
        <w:rPr>
          <w:i/>
          <w:iCs/>
        </w:rPr>
        <w:t>настройки</w:t>
      </w:r>
      <w:r w:rsidR="008B155E" w:rsidRPr="00F311D6">
        <w:rPr>
          <w:i/>
          <w:iCs/>
        </w:rPr>
        <w:t xml:space="preserve"> </w:t>
      </w:r>
      <w:r w:rsidR="008B155E">
        <w:rPr>
          <w:i/>
          <w:iCs/>
        </w:rPr>
        <w:t>подключения</w:t>
      </w:r>
      <w:r w:rsidR="008B155E" w:rsidRPr="00F311D6">
        <w:rPr>
          <w:i/>
          <w:iCs/>
        </w:rPr>
        <w:t xml:space="preserve"> </w:t>
      </w:r>
      <w:r w:rsidRPr="006766A0">
        <w:rPr>
          <w:i/>
          <w:iCs/>
        </w:rPr>
        <w:br/>
      </w:r>
      <w:proofErr w:type="spellStart"/>
      <w:r w:rsidRPr="006766A0">
        <w:t>redis_ip</w:t>
      </w:r>
      <w:proofErr w:type="spellEnd"/>
      <w:r w:rsidRPr="006766A0">
        <w:t xml:space="preserve">: </w:t>
      </w:r>
      <w:proofErr w:type="spellStart"/>
      <w:r w:rsidR="00A736DA">
        <w:t>redis</w:t>
      </w:r>
      <w:proofErr w:type="spellEnd"/>
      <w:r w:rsidRPr="006766A0">
        <w:br/>
      </w:r>
      <w:proofErr w:type="spellStart"/>
      <w:r w:rsidRPr="006766A0">
        <w:t>redis_port</w:t>
      </w:r>
      <w:proofErr w:type="spellEnd"/>
      <w:r w:rsidRPr="006766A0">
        <w:t>: 6379</w:t>
      </w:r>
      <w:r w:rsidRPr="006766A0">
        <w:br/>
      </w:r>
      <w:proofErr w:type="spellStart"/>
      <w:r w:rsidRPr="006766A0">
        <w:t>redis_db</w:t>
      </w:r>
      <w:proofErr w:type="spellEnd"/>
      <w:r w:rsidRPr="006766A0">
        <w:t xml:space="preserve">: </w:t>
      </w:r>
      <w:r w:rsidR="00A736DA" w:rsidRPr="00F311D6">
        <w:t>1</w:t>
      </w:r>
      <w:r w:rsidRPr="006766A0">
        <w:br/>
      </w:r>
      <w:proofErr w:type="spellStart"/>
      <w:r w:rsidRPr="006766A0">
        <w:t>redis_name</w:t>
      </w:r>
      <w:proofErr w:type="spellEnd"/>
      <w:r w:rsidRPr="006766A0">
        <w:t>:</w:t>
      </w:r>
      <w:r w:rsidRPr="006766A0">
        <w:br/>
      </w:r>
      <w:proofErr w:type="spellStart"/>
      <w:r w:rsidRPr="006766A0">
        <w:t>redis_password</w:t>
      </w:r>
      <w:proofErr w:type="spellEnd"/>
      <w:r w:rsidRPr="006766A0">
        <w:t>:</w:t>
      </w:r>
      <w:r w:rsidRPr="006766A0">
        <w:br/>
      </w:r>
      <w:r w:rsidRPr="006766A0">
        <w:br/>
      </w:r>
      <w:r w:rsidRPr="006766A0">
        <w:rPr>
          <w:i/>
          <w:iCs/>
          <w:color w:val="FF0000"/>
        </w:rPr>
        <w:t xml:space="preserve"># </w:t>
      </w:r>
      <w:proofErr w:type="spellStart"/>
      <w:r w:rsidRPr="006766A0">
        <w:rPr>
          <w:i/>
          <w:iCs/>
          <w:color w:val="FF0000"/>
        </w:rPr>
        <w:t>Create</w:t>
      </w:r>
      <w:proofErr w:type="spellEnd"/>
      <w:r w:rsidRPr="006766A0">
        <w:rPr>
          <w:i/>
          <w:iCs/>
          <w:color w:val="FF0000"/>
        </w:rPr>
        <w:t xml:space="preserve"> </w:t>
      </w:r>
      <w:proofErr w:type="spellStart"/>
      <w:r w:rsidRPr="006766A0">
        <w:rPr>
          <w:i/>
          <w:iCs/>
          <w:color w:val="FF0000"/>
        </w:rPr>
        <w:t>empty</w:t>
      </w:r>
      <w:proofErr w:type="spellEnd"/>
      <w:r w:rsidRPr="006766A0">
        <w:rPr>
          <w:i/>
          <w:iCs/>
          <w:color w:val="FF0000"/>
        </w:rPr>
        <w:t xml:space="preserve"> </w:t>
      </w:r>
      <w:proofErr w:type="spellStart"/>
      <w:r w:rsidRPr="006766A0">
        <w:rPr>
          <w:i/>
          <w:iCs/>
          <w:color w:val="FF0000"/>
        </w:rPr>
        <w:t>Postgres</w:t>
      </w:r>
      <w:proofErr w:type="spellEnd"/>
      <w:r w:rsidRPr="006766A0">
        <w:rPr>
          <w:i/>
          <w:iCs/>
          <w:color w:val="FF0000"/>
        </w:rPr>
        <w:t xml:space="preserve"> DB</w:t>
      </w:r>
      <w:r w:rsidR="00F311D6" w:rsidRPr="00F311D6">
        <w:rPr>
          <w:i/>
          <w:iCs/>
          <w:color w:val="FF0000"/>
        </w:rPr>
        <w:t xml:space="preserve"> – </w:t>
      </w:r>
      <w:r w:rsidR="00F311D6">
        <w:rPr>
          <w:i/>
          <w:iCs/>
          <w:color w:val="FF0000"/>
        </w:rPr>
        <w:t>сервисный</w:t>
      </w:r>
      <w:r w:rsidR="00F311D6" w:rsidRPr="00F311D6">
        <w:rPr>
          <w:i/>
          <w:iCs/>
          <w:color w:val="FF0000"/>
        </w:rPr>
        <w:t xml:space="preserve"> </w:t>
      </w:r>
      <w:r w:rsidR="00F311D6">
        <w:rPr>
          <w:i/>
          <w:iCs/>
          <w:color w:val="FF0000"/>
        </w:rPr>
        <w:t>блок</w:t>
      </w:r>
      <w:r w:rsidR="00F311D6" w:rsidRPr="00F311D6">
        <w:rPr>
          <w:i/>
          <w:iCs/>
          <w:color w:val="FF0000"/>
        </w:rPr>
        <w:t xml:space="preserve"> </w:t>
      </w:r>
      <w:r w:rsidR="00F311D6">
        <w:rPr>
          <w:i/>
          <w:iCs/>
          <w:color w:val="FF0000"/>
        </w:rPr>
        <w:t>настроек</w:t>
      </w:r>
      <w:r w:rsidR="00F311D6" w:rsidRPr="00F311D6">
        <w:rPr>
          <w:i/>
          <w:iCs/>
          <w:color w:val="FF0000"/>
        </w:rPr>
        <w:t xml:space="preserve">, </w:t>
      </w:r>
      <w:r w:rsidR="00F311D6">
        <w:rPr>
          <w:i/>
          <w:iCs/>
          <w:color w:val="FF0000"/>
        </w:rPr>
        <w:t>использовать</w:t>
      </w:r>
      <w:r w:rsidR="00F311D6" w:rsidRPr="00F311D6">
        <w:rPr>
          <w:i/>
          <w:iCs/>
          <w:color w:val="FF0000"/>
        </w:rPr>
        <w:t xml:space="preserve"> </w:t>
      </w:r>
      <w:r w:rsidR="00F311D6">
        <w:rPr>
          <w:i/>
          <w:iCs/>
          <w:color w:val="FF0000"/>
        </w:rPr>
        <w:t>только</w:t>
      </w:r>
      <w:r w:rsidR="00F311D6" w:rsidRPr="00F311D6">
        <w:rPr>
          <w:i/>
          <w:iCs/>
          <w:color w:val="FF0000"/>
        </w:rPr>
        <w:t xml:space="preserve"> </w:t>
      </w:r>
      <w:r w:rsidR="00F311D6">
        <w:rPr>
          <w:i/>
          <w:iCs/>
          <w:color w:val="FF0000"/>
        </w:rPr>
        <w:t>на</w:t>
      </w:r>
      <w:r w:rsidR="00F311D6" w:rsidRPr="00F311D6">
        <w:rPr>
          <w:i/>
          <w:iCs/>
          <w:color w:val="FF0000"/>
        </w:rPr>
        <w:t xml:space="preserve"> </w:t>
      </w:r>
      <w:r w:rsidR="00F311D6">
        <w:rPr>
          <w:i/>
          <w:iCs/>
          <w:color w:val="FF0000"/>
        </w:rPr>
        <w:t>тестовой</w:t>
      </w:r>
      <w:r w:rsidR="00F311D6" w:rsidRPr="00F311D6">
        <w:rPr>
          <w:i/>
          <w:iCs/>
          <w:color w:val="FF0000"/>
        </w:rPr>
        <w:t xml:space="preserve"> </w:t>
      </w:r>
      <w:r w:rsidR="00F311D6">
        <w:rPr>
          <w:i/>
          <w:iCs/>
          <w:color w:val="FF0000"/>
        </w:rPr>
        <w:t>среде</w:t>
      </w:r>
      <w:r w:rsidR="00F311D6" w:rsidRPr="00F311D6">
        <w:rPr>
          <w:i/>
          <w:iCs/>
          <w:color w:val="FF0000"/>
        </w:rPr>
        <w:t>.</w:t>
      </w:r>
      <w:r w:rsidR="00F311D6">
        <w:rPr>
          <w:i/>
          <w:iCs/>
          <w:color w:val="FF0000"/>
        </w:rPr>
        <w:t xml:space="preserve"> Используется</w:t>
      </w:r>
      <w:r w:rsidR="00F311D6" w:rsidRPr="00323EC6">
        <w:rPr>
          <w:i/>
          <w:iCs/>
          <w:color w:val="FF0000"/>
          <w:lang w:val="en-US"/>
        </w:rPr>
        <w:t xml:space="preserve"> </w:t>
      </w:r>
      <w:r w:rsidR="00F311D6">
        <w:rPr>
          <w:i/>
          <w:iCs/>
          <w:color w:val="FF0000"/>
        </w:rPr>
        <w:t>для</w:t>
      </w:r>
      <w:r w:rsidR="00F311D6" w:rsidRPr="00323EC6">
        <w:rPr>
          <w:i/>
          <w:iCs/>
          <w:color w:val="FF0000"/>
          <w:lang w:val="en-US"/>
        </w:rPr>
        <w:t xml:space="preserve"> </w:t>
      </w:r>
      <w:proofErr w:type="spellStart"/>
      <w:r w:rsidR="00F311D6">
        <w:rPr>
          <w:i/>
          <w:iCs/>
          <w:color w:val="FF0000"/>
        </w:rPr>
        <w:t>переиниациализации</w:t>
      </w:r>
      <w:proofErr w:type="spellEnd"/>
      <w:r w:rsidR="00F311D6" w:rsidRPr="00323EC6">
        <w:rPr>
          <w:i/>
          <w:iCs/>
          <w:color w:val="FF0000"/>
          <w:lang w:val="en-US"/>
        </w:rPr>
        <w:t xml:space="preserve"> </w:t>
      </w:r>
      <w:r w:rsidR="00F311D6">
        <w:rPr>
          <w:i/>
          <w:iCs/>
          <w:color w:val="FF0000"/>
        </w:rPr>
        <w:t>структуры</w:t>
      </w:r>
      <w:r w:rsidR="00F311D6" w:rsidRPr="00323EC6">
        <w:rPr>
          <w:i/>
          <w:iCs/>
          <w:color w:val="FF0000"/>
          <w:lang w:val="en-US"/>
        </w:rPr>
        <w:t xml:space="preserve"> </w:t>
      </w:r>
      <w:r w:rsidR="00F311D6">
        <w:rPr>
          <w:i/>
          <w:iCs/>
          <w:color w:val="FF0000"/>
        </w:rPr>
        <w:t>данных</w:t>
      </w:r>
      <w:r w:rsidR="00F311D6" w:rsidRPr="00323EC6">
        <w:rPr>
          <w:i/>
          <w:iCs/>
          <w:color w:val="FF0000"/>
          <w:lang w:val="en-US"/>
        </w:rPr>
        <w:t xml:space="preserve"> </w:t>
      </w:r>
      <w:r w:rsidR="00F311D6">
        <w:rPr>
          <w:i/>
          <w:iCs/>
          <w:color w:val="FF0000"/>
        </w:rPr>
        <w:t>БД</w:t>
      </w:r>
      <w:r w:rsidR="00F311D6" w:rsidRPr="00323EC6">
        <w:rPr>
          <w:i/>
          <w:iCs/>
          <w:color w:val="FF0000"/>
          <w:lang w:val="en-US"/>
        </w:rPr>
        <w:t>.</w:t>
      </w:r>
      <w:r w:rsidRPr="00323EC6">
        <w:rPr>
          <w:i/>
          <w:iCs/>
          <w:color w:val="FF0000"/>
          <w:lang w:val="en-US"/>
        </w:rPr>
        <w:br/>
      </w:r>
      <w:proofErr w:type="spellStart"/>
      <w:r w:rsidRPr="00323EC6">
        <w:rPr>
          <w:color w:val="FF0000"/>
          <w:lang w:val="en-US"/>
        </w:rPr>
        <w:t>create_db</w:t>
      </w:r>
      <w:proofErr w:type="spellEnd"/>
      <w:r w:rsidRPr="00323EC6">
        <w:rPr>
          <w:color w:val="FF0000"/>
          <w:lang w:val="en-US"/>
        </w:rPr>
        <w:t xml:space="preserve">: </w:t>
      </w:r>
      <w:r w:rsidR="00A736DA" w:rsidRPr="00323EC6">
        <w:rPr>
          <w:color w:val="FF0000"/>
          <w:lang w:val="en-US"/>
        </w:rPr>
        <w:t>0</w:t>
      </w:r>
      <w:r w:rsidRPr="00323EC6">
        <w:rPr>
          <w:color w:val="FF0000"/>
          <w:lang w:val="en-US"/>
        </w:rPr>
        <w:br/>
      </w:r>
      <w:r w:rsidRPr="00323EC6">
        <w:rPr>
          <w:i/>
          <w:iCs/>
          <w:color w:val="FF0000"/>
          <w:lang w:val="en-US"/>
        </w:rPr>
        <w:t># Initialize Postgres DB Scheme with drop all tables</w:t>
      </w:r>
      <w:r w:rsidRPr="00323EC6">
        <w:rPr>
          <w:i/>
          <w:iCs/>
          <w:color w:val="FF0000"/>
          <w:lang w:val="en-US"/>
        </w:rPr>
        <w:br/>
      </w:r>
      <w:proofErr w:type="spellStart"/>
      <w:r w:rsidRPr="00323EC6">
        <w:rPr>
          <w:color w:val="FF0000"/>
          <w:lang w:val="en-US"/>
        </w:rPr>
        <w:t>init_db</w:t>
      </w:r>
      <w:proofErr w:type="spellEnd"/>
      <w:r w:rsidRPr="00323EC6">
        <w:rPr>
          <w:color w:val="FF0000"/>
          <w:lang w:val="en-US"/>
        </w:rPr>
        <w:t xml:space="preserve">: </w:t>
      </w:r>
      <w:r w:rsidR="00A736DA" w:rsidRPr="00323EC6">
        <w:rPr>
          <w:color w:val="FF0000"/>
          <w:lang w:val="en-US"/>
        </w:rPr>
        <w:t>0</w:t>
      </w:r>
      <w:r w:rsidRPr="00323EC6">
        <w:rPr>
          <w:color w:val="FF0000"/>
          <w:lang w:val="en-US"/>
        </w:rPr>
        <w:br/>
      </w:r>
      <w:r w:rsidRPr="00323EC6">
        <w:rPr>
          <w:i/>
          <w:iCs/>
          <w:color w:val="FF0000"/>
          <w:lang w:val="en-US"/>
        </w:rPr>
        <w:t># Add default content to Postgres DB</w:t>
      </w:r>
      <w:r w:rsidRPr="00323EC6">
        <w:rPr>
          <w:i/>
          <w:iCs/>
          <w:color w:val="FF0000"/>
          <w:lang w:val="en-US"/>
        </w:rPr>
        <w:br/>
      </w:r>
      <w:proofErr w:type="spellStart"/>
      <w:r w:rsidRPr="00323EC6">
        <w:rPr>
          <w:color w:val="FF0000"/>
          <w:lang w:val="en-US"/>
        </w:rPr>
        <w:t>default_content</w:t>
      </w:r>
      <w:proofErr w:type="spellEnd"/>
      <w:r w:rsidRPr="00323EC6">
        <w:rPr>
          <w:color w:val="FF0000"/>
          <w:lang w:val="en-US"/>
        </w:rPr>
        <w:t xml:space="preserve">: </w:t>
      </w:r>
      <w:r w:rsidR="00A736DA" w:rsidRPr="00323EC6">
        <w:rPr>
          <w:color w:val="FF0000"/>
          <w:lang w:val="en-US"/>
        </w:rPr>
        <w:t>0</w:t>
      </w:r>
    </w:p>
    <w:p w14:paraId="50E74A12" w14:textId="77777777" w:rsidR="00B42266" w:rsidRPr="00323EC6" w:rsidRDefault="006766A0" w:rsidP="001B46CE">
      <w:pPr>
        <w:rPr>
          <w:i/>
          <w:iCs/>
          <w:lang w:val="en-US"/>
        </w:rPr>
      </w:pPr>
      <w:r w:rsidRPr="00323EC6">
        <w:rPr>
          <w:lang w:val="en-US"/>
        </w:rPr>
        <w:br/>
      </w:r>
      <w:r w:rsidRPr="00A21DB1">
        <w:rPr>
          <w:i/>
          <w:iCs/>
          <w:lang w:val="en-US"/>
        </w:rPr>
        <w:t xml:space="preserve"># </w:t>
      </w:r>
      <w:r w:rsidRPr="00323EC6">
        <w:rPr>
          <w:i/>
          <w:iCs/>
          <w:lang w:val="en-US"/>
        </w:rPr>
        <w:t>PG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DB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Limits</w:t>
      </w:r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pg</w:t>
      </w:r>
      <w:r w:rsidRPr="00A21DB1">
        <w:rPr>
          <w:lang w:val="en-US"/>
        </w:rPr>
        <w:t>_</w:t>
      </w:r>
      <w:r w:rsidRPr="00323EC6">
        <w:rPr>
          <w:lang w:val="en-US"/>
        </w:rPr>
        <w:t>max</w:t>
      </w:r>
      <w:r w:rsidRPr="00A21DB1">
        <w:rPr>
          <w:lang w:val="en-US"/>
        </w:rPr>
        <w:t>_</w:t>
      </w:r>
      <w:r w:rsidRPr="00323EC6">
        <w:rPr>
          <w:lang w:val="en-US"/>
        </w:rPr>
        <w:t>connections</w:t>
      </w:r>
      <w:proofErr w:type="spellEnd"/>
      <w:r w:rsidRPr="00A21DB1">
        <w:rPr>
          <w:lang w:val="en-US"/>
        </w:rPr>
        <w:t>: 10</w:t>
      </w:r>
      <w:r w:rsidR="00A736DA" w:rsidRPr="00A21DB1">
        <w:rPr>
          <w:lang w:val="en-US"/>
        </w:rPr>
        <w:t>00</w:t>
      </w:r>
      <w:r w:rsidRPr="00A21DB1">
        <w:rPr>
          <w:lang w:val="en-US"/>
        </w:rPr>
        <w:br/>
      </w:r>
      <w:proofErr w:type="spellStart"/>
      <w:r w:rsidRPr="00323EC6">
        <w:rPr>
          <w:lang w:val="en-US"/>
        </w:rPr>
        <w:t>pg</w:t>
      </w:r>
      <w:r w:rsidRPr="00A21DB1">
        <w:rPr>
          <w:lang w:val="en-US"/>
        </w:rPr>
        <w:t>_</w:t>
      </w:r>
      <w:r w:rsidRPr="00323EC6">
        <w:rPr>
          <w:lang w:val="en-US"/>
        </w:rPr>
        <w:t>max</w:t>
      </w:r>
      <w:r w:rsidRPr="00A21DB1">
        <w:rPr>
          <w:lang w:val="en-US"/>
        </w:rPr>
        <w:t>_</w:t>
      </w:r>
      <w:r w:rsidRPr="00323EC6">
        <w:rPr>
          <w:lang w:val="en-US"/>
        </w:rPr>
        <w:t>idle</w:t>
      </w:r>
      <w:r w:rsidRPr="00A21DB1">
        <w:rPr>
          <w:lang w:val="en-US"/>
        </w:rPr>
        <w:t>_</w:t>
      </w:r>
      <w:r w:rsidRPr="00323EC6">
        <w:rPr>
          <w:lang w:val="en-US"/>
        </w:rPr>
        <w:t>connections</w:t>
      </w:r>
      <w:proofErr w:type="spellEnd"/>
      <w:r w:rsidRPr="00A21DB1">
        <w:rPr>
          <w:lang w:val="en-US"/>
        </w:rPr>
        <w:t>: 1</w:t>
      </w:r>
      <w:r w:rsidR="00A736DA" w:rsidRPr="00A21DB1">
        <w:rPr>
          <w:lang w:val="en-US"/>
        </w:rPr>
        <w:t>0</w:t>
      </w:r>
      <w:r w:rsidRPr="00A21DB1">
        <w:rPr>
          <w:lang w:val="en-US"/>
        </w:rPr>
        <w:br/>
      </w:r>
      <w:r w:rsidRPr="00A21DB1">
        <w:rPr>
          <w:i/>
          <w:iCs/>
          <w:lang w:val="en-US"/>
        </w:rPr>
        <w:t xml:space="preserve"># </w:t>
      </w:r>
      <w:r w:rsidRPr="00323EC6">
        <w:rPr>
          <w:i/>
          <w:iCs/>
          <w:lang w:val="en-US"/>
        </w:rPr>
        <w:t>PG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Connection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Lifetime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in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seconds</w:t>
      </w:r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pg</w:t>
      </w:r>
      <w:r w:rsidRPr="00A21DB1">
        <w:rPr>
          <w:lang w:val="en-US"/>
        </w:rPr>
        <w:t>_</w:t>
      </w:r>
      <w:r w:rsidRPr="00323EC6">
        <w:rPr>
          <w:lang w:val="en-US"/>
        </w:rPr>
        <w:t>connection</w:t>
      </w:r>
      <w:r w:rsidRPr="00A21DB1">
        <w:rPr>
          <w:lang w:val="en-US"/>
        </w:rPr>
        <w:t>_</w:t>
      </w:r>
      <w:r w:rsidRPr="00323EC6">
        <w:rPr>
          <w:lang w:val="en-US"/>
        </w:rPr>
        <w:t>lifetime</w:t>
      </w:r>
      <w:proofErr w:type="spellEnd"/>
      <w:r w:rsidRPr="00A21DB1">
        <w:rPr>
          <w:lang w:val="en-US"/>
        </w:rPr>
        <w:t>: 1</w:t>
      </w:r>
      <w:r w:rsidR="00A736DA" w:rsidRPr="00A21DB1">
        <w:rPr>
          <w:lang w:val="en-US"/>
        </w:rPr>
        <w:t>0</w:t>
      </w:r>
      <w:r w:rsidRPr="00A21DB1">
        <w:rPr>
          <w:lang w:val="en-US"/>
        </w:rPr>
        <w:br/>
      </w:r>
      <w:r w:rsidRPr="00A21DB1">
        <w:rPr>
          <w:lang w:val="en-US"/>
        </w:rPr>
        <w:br/>
      </w:r>
      <w:r w:rsidRPr="00A21DB1">
        <w:rPr>
          <w:i/>
          <w:iCs/>
          <w:lang w:val="en-US"/>
        </w:rPr>
        <w:t xml:space="preserve"># </w:t>
      </w:r>
      <w:proofErr w:type="spellStart"/>
      <w:r w:rsidRPr="00323EC6">
        <w:rPr>
          <w:i/>
          <w:iCs/>
          <w:lang w:val="en-US"/>
        </w:rPr>
        <w:t>Logfile</w:t>
      </w:r>
      <w:proofErr w:type="spellEnd"/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path</w:t>
      </w:r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logfile</w:t>
      </w:r>
      <w:r w:rsidRPr="00A21DB1">
        <w:rPr>
          <w:lang w:val="en-US"/>
        </w:rPr>
        <w:t>_</w:t>
      </w:r>
      <w:r w:rsidRPr="00323EC6">
        <w:rPr>
          <w:lang w:val="en-US"/>
        </w:rPr>
        <w:t>path</w:t>
      </w:r>
      <w:proofErr w:type="spellEnd"/>
      <w:r w:rsidRPr="00A21DB1">
        <w:rPr>
          <w:lang w:val="en-US"/>
        </w:rPr>
        <w:t xml:space="preserve">: </w:t>
      </w:r>
      <w:r w:rsidRPr="00323EC6">
        <w:rPr>
          <w:lang w:val="en-US"/>
        </w:rPr>
        <w:t>log</w:t>
      </w:r>
      <w:r w:rsidRPr="00A21DB1">
        <w:rPr>
          <w:lang w:val="en-US"/>
        </w:rPr>
        <w:t>/</w:t>
      </w:r>
      <w:r w:rsidRPr="00323EC6">
        <w:rPr>
          <w:lang w:val="en-US"/>
        </w:rPr>
        <w:t>api</w:t>
      </w:r>
      <w:r w:rsidRPr="00A21DB1">
        <w:rPr>
          <w:lang w:val="en-US"/>
        </w:rPr>
        <w:t>_</w:t>
      </w:r>
      <w:r w:rsidRPr="00323EC6">
        <w:rPr>
          <w:lang w:val="en-US"/>
        </w:rPr>
        <w:t>log</w:t>
      </w:r>
      <w:r w:rsidRPr="00A21DB1">
        <w:rPr>
          <w:lang w:val="en-US"/>
        </w:rPr>
        <w:t>.</w:t>
      </w:r>
      <w:r w:rsidRPr="00323EC6">
        <w:rPr>
          <w:lang w:val="en-US"/>
        </w:rPr>
        <w:t>log</w:t>
      </w:r>
      <w:r w:rsidRPr="00A21DB1">
        <w:rPr>
          <w:lang w:val="en-US"/>
        </w:rPr>
        <w:br/>
      </w:r>
      <w:r w:rsidRPr="00A21DB1">
        <w:rPr>
          <w:lang w:val="en-US"/>
        </w:rPr>
        <w:br/>
      </w:r>
      <w:r w:rsidRPr="00A21DB1">
        <w:rPr>
          <w:i/>
          <w:iCs/>
          <w:lang w:val="en-US"/>
        </w:rPr>
        <w:t xml:space="preserve"># </w:t>
      </w:r>
      <w:proofErr w:type="spellStart"/>
      <w:r w:rsidRPr="00323EC6">
        <w:rPr>
          <w:i/>
          <w:iCs/>
          <w:lang w:val="en-US"/>
        </w:rPr>
        <w:t>upload</w:t>
      </w:r>
      <w:r w:rsidRPr="00A21DB1">
        <w:rPr>
          <w:i/>
          <w:iCs/>
          <w:lang w:val="en-US"/>
        </w:rPr>
        <w:t>_</w:t>
      </w:r>
      <w:r w:rsidRPr="00323EC6">
        <w:rPr>
          <w:i/>
          <w:iCs/>
          <w:lang w:val="en-US"/>
        </w:rPr>
        <w:t>folder</w:t>
      </w:r>
      <w:r w:rsidRPr="00A21DB1">
        <w:rPr>
          <w:i/>
          <w:iCs/>
          <w:lang w:val="en-US"/>
        </w:rPr>
        <w:t>_</w:t>
      </w:r>
      <w:r w:rsidRPr="00323EC6">
        <w:rPr>
          <w:i/>
          <w:iCs/>
          <w:lang w:val="en-US"/>
        </w:rPr>
        <w:t>path</w:t>
      </w:r>
      <w:proofErr w:type="spellEnd"/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upload</w:t>
      </w:r>
      <w:r w:rsidRPr="00A21DB1">
        <w:rPr>
          <w:lang w:val="en-US"/>
        </w:rPr>
        <w:t>_</w:t>
      </w:r>
      <w:r w:rsidRPr="00323EC6">
        <w:rPr>
          <w:lang w:val="en-US"/>
        </w:rPr>
        <w:t>folder</w:t>
      </w:r>
      <w:r w:rsidRPr="00A21DB1">
        <w:rPr>
          <w:lang w:val="en-US"/>
        </w:rPr>
        <w:t>_</w:t>
      </w:r>
      <w:r w:rsidRPr="00323EC6">
        <w:rPr>
          <w:lang w:val="en-US"/>
        </w:rPr>
        <w:t>path</w:t>
      </w:r>
      <w:proofErr w:type="spellEnd"/>
      <w:r w:rsidRPr="00A21DB1">
        <w:rPr>
          <w:lang w:val="en-US"/>
        </w:rPr>
        <w:t xml:space="preserve">: </w:t>
      </w:r>
      <w:r w:rsidRPr="00323EC6">
        <w:rPr>
          <w:lang w:val="en-US"/>
        </w:rPr>
        <w:t>upload</w:t>
      </w:r>
      <w:r w:rsidRPr="00A21DB1">
        <w:rPr>
          <w:lang w:val="en-US"/>
        </w:rPr>
        <w:br/>
      </w:r>
      <w:r w:rsidRPr="00A21DB1">
        <w:rPr>
          <w:lang w:val="en-US"/>
        </w:rPr>
        <w:br/>
      </w:r>
      <w:r w:rsidRPr="00A21DB1">
        <w:rPr>
          <w:i/>
          <w:iCs/>
          <w:lang w:val="en-US"/>
        </w:rPr>
        <w:t xml:space="preserve"># </w:t>
      </w:r>
      <w:r w:rsidRPr="00323EC6">
        <w:rPr>
          <w:i/>
          <w:iCs/>
          <w:lang w:val="en-US"/>
        </w:rPr>
        <w:t>S</w:t>
      </w:r>
      <w:r w:rsidRPr="00A21DB1">
        <w:rPr>
          <w:i/>
          <w:iCs/>
          <w:lang w:val="en-US"/>
        </w:rPr>
        <w:t xml:space="preserve">3 </w:t>
      </w:r>
      <w:r w:rsidRPr="00323EC6">
        <w:rPr>
          <w:i/>
          <w:iCs/>
          <w:lang w:val="en-US"/>
        </w:rPr>
        <w:t>storage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path</w:t>
      </w:r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minio</w:t>
      </w:r>
      <w:r w:rsidRPr="00A21DB1">
        <w:rPr>
          <w:lang w:val="en-US"/>
        </w:rPr>
        <w:t>_</w:t>
      </w:r>
      <w:r w:rsidRPr="00323EC6">
        <w:rPr>
          <w:lang w:val="en-US"/>
        </w:rPr>
        <w:t>host</w:t>
      </w:r>
      <w:proofErr w:type="spellEnd"/>
      <w:r w:rsidRPr="00A21DB1">
        <w:rPr>
          <w:lang w:val="en-US"/>
        </w:rPr>
        <w:t xml:space="preserve">: </w:t>
      </w:r>
      <w:r w:rsidR="009D2344" w:rsidRPr="00323EC6">
        <w:rPr>
          <w:lang w:val="en-US"/>
        </w:rPr>
        <w:t>minio</w:t>
      </w:r>
      <w:r w:rsidRPr="00A21DB1">
        <w:rPr>
          <w:lang w:val="en-US"/>
        </w:rPr>
        <w:t>:9000</w:t>
      </w:r>
      <w:r w:rsidRPr="00A21DB1">
        <w:rPr>
          <w:lang w:val="en-US"/>
        </w:rPr>
        <w:br/>
      </w:r>
      <w:proofErr w:type="spellStart"/>
      <w:r w:rsidRPr="00323EC6">
        <w:rPr>
          <w:lang w:val="en-US"/>
        </w:rPr>
        <w:t>minio</w:t>
      </w:r>
      <w:r w:rsidRPr="00A21DB1">
        <w:rPr>
          <w:lang w:val="en-US"/>
        </w:rPr>
        <w:t>_</w:t>
      </w:r>
      <w:r w:rsidRPr="00323EC6">
        <w:rPr>
          <w:lang w:val="en-US"/>
        </w:rPr>
        <w:t>access</w:t>
      </w:r>
      <w:r w:rsidRPr="00A21DB1">
        <w:rPr>
          <w:lang w:val="en-US"/>
        </w:rPr>
        <w:t>_</w:t>
      </w:r>
      <w:r w:rsidRPr="00323EC6">
        <w:rPr>
          <w:lang w:val="en-US"/>
        </w:rPr>
        <w:t>key</w:t>
      </w:r>
      <w:proofErr w:type="spellEnd"/>
      <w:r w:rsidRPr="00A21DB1">
        <w:rPr>
          <w:lang w:val="en-US"/>
        </w:rPr>
        <w:t xml:space="preserve">: </w:t>
      </w:r>
      <w:r w:rsidRPr="00323EC6">
        <w:rPr>
          <w:lang w:val="en-US"/>
        </w:rPr>
        <w:t>hd</w:t>
      </w:r>
      <w:r w:rsidRPr="00A21DB1">
        <w:rPr>
          <w:lang w:val="en-US"/>
        </w:rPr>
        <w:t>78347</w:t>
      </w:r>
      <w:r w:rsidRPr="00323EC6">
        <w:rPr>
          <w:lang w:val="en-US"/>
        </w:rPr>
        <w:t>gdncw</w:t>
      </w:r>
      <w:r w:rsidRPr="00A21DB1">
        <w:rPr>
          <w:lang w:val="en-US"/>
        </w:rPr>
        <w:t>09823</w:t>
      </w:r>
      <w:r w:rsidRPr="00323EC6">
        <w:rPr>
          <w:lang w:val="en-US"/>
        </w:rPr>
        <w:t>hd</w:t>
      </w:r>
      <w:r w:rsidRPr="00A21DB1">
        <w:rPr>
          <w:lang w:val="en-US"/>
        </w:rPr>
        <w:t>2</w:t>
      </w:r>
      <w:r w:rsidRPr="00323EC6">
        <w:rPr>
          <w:lang w:val="en-US"/>
        </w:rPr>
        <w:t>x</w:t>
      </w:r>
      <w:r w:rsidRPr="00A21DB1">
        <w:rPr>
          <w:lang w:val="en-US"/>
        </w:rPr>
        <w:t>5134</w:t>
      </w:r>
      <w:r w:rsidRPr="00A21DB1">
        <w:rPr>
          <w:lang w:val="en-US"/>
        </w:rPr>
        <w:br/>
      </w:r>
      <w:proofErr w:type="spellStart"/>
      <w:r w:rsidRPr="00323EC6">
        <w:rPr>
          <w:lang w:val="en-US"/>
        </w:rPr>
        <w:t>minio</w:t>
      </w:r>
      <w:r w:rsidRPr="00A21DB1">
        <w:rPr>
          <w:lang w:val="en-US"/>
        </w:rPr>
        <w:t>_</w:t>
      </w:r>
      <w:r w:rsidRPr="00323EC6">
        <w:rPr>
          <w:lang w:val="en-US"/>
        </w:rPr>
        <w:t>secret</w:t>
      </w:r>
      <w:r w:rsidRPr="00A21DB1">
        <w:rPr>
          <w:lang w:val="en-US"/>
        </w:rPr>
        <w:t>_</w:t>
      </w:r>
      <w:r w:rsidRPr="00323EC6">
        <w:rPr>
          <w:lang w:val="en-US"/>
        </w:rPr>
        <w:t>key</w:t>
      </w:r>
      <w:proofErr w:type="spellEnd"/>
      <w:r w:rsidRPr="00A21DB1">
        <w:rPr>
          <w:lang w:val="en-US"/>
        </w:rPr>
        <w:t xml:space="preserve">: </w:t>
      </w:r>
      <w:r w:rsidRPr="00323EC6">
        <w:rPr>
          <w:lang w:val="en-US"/>
        </w:rPr>
        <w:t>xm</w:t>
      </w:r>
      <w:r w:rsidRPr="00A21DB1">
        <w:rPr>
          <w:lang w:val="en-US"/>
        </w:rPr>
        <w:t>34</w:t>
      </w:r>
      <w:r w:rsidRPr="00323EC6">
        <w:rPr>
          <w:lang w:val="en-US"/>
        </w:rPr>
        <w:t>gaxkfgaw</w:t>
      </w:r>
      <w:r w:rsidRPr="00A21DB1">
        <w:rPr>
          <w:lang w:val="en-US"/>
        </w:rPr>
        <w:t>8</w:t>
      </w:r>
      <w:r w:rsidRPr="00323EC6">
        <w:rPr>
          <w:lang w:val="en-US"/>
        </w:rPr>
        <w:t>m</w:t>
      </w:r>
      <w:r w:rsidRPr="00A21DB1">
        <w:rPr>
          <w:lang w:val="en-US"/>
        </w:rPr>
        <w:t>232</w:t>
      </w:r>
      <w:r w:rsidRPr="00323EC6">
        <w:rPr>
          <w:lang w:val="en-US"/>
        </w:rPr>
        <w:t>x</w:t>
      </w:r>
      <w:r w:rsidRPr="00A21DB1">
        <w:rPr>
          <w:lang w:val="en-US"/>
        </w:rPr>
        <w:t>3</w:t>
      </w:r>
      <w:r w:rsidRPr="00323EC6">
        <w:rPr>
          <w:lang w:val="en-US"/>
        </w:rPr>
        <w:t>rmh</w:t>
      </w:r>
      <w:r w:rsidRPr="00A21DB1">
        <w:rPr>
          <w:lang w:val="en-US"/>
        </w:rPr>
        <w:t>8</w:t>
      </w:r>
      <w:r w:rsidRPr="00323EC6">
        <w:rPr>
          <w:lang w:val="en-US"/>
        </w:rPr>
        <w:t>f</w:t>
      </w:r>
      <w:r w:rsidRPr="00A21DB1">
        <w:rPr>
          <w:lang w:val="en-US"/>
        </w:rPr>
        <w:t>9</w:t>
      </w:r>
      <w:r w:rsidRPr="00323EC6">
        <w:rPr>
          <w:lang w:val="en-US"/>
        </w:rPr>
        <w:t>f</w:t>
      </w:r>
      <w:r w:rsidRPr="00A21DB1">
        <w:rPr>
          <w:lang w:val="en-US"/>
        </w:rPr>
        <w:br/>
      </w:r>
      <w:proofErr w:type="spellStart"/>
      <w:r w:rsidRPr="00323EC6">
        <w:rPr>
          <w:lang w:val="en-US"/>
        </w:rPr>
        <w:t>minio</w:t>
      </w:r>
      <w:r w:rsidRPr="00A21DB1">
        <w:rPr>
          <w:lang w:val="en-US"/>
        </w:rPr>
        <w:t>_</w:t>
      </w:r>
      <w:r w:rsidRPr="00323EC6">
        <w:rPr>
          <w:lang w:val="en-US"/>
        </w:rPr>
        <w:t>files</w:t>
      </w:r>
      <w:r w:rsidRPr="00A21DB1">
        <w:rPr>
          <w:lang w:val="en-US"/>
        </w:rPr>
        <w:t>_</w:t>
      </w:r>
      <w:r w:rsidRPr="00323EC6">
        <w:rPr>
          <w:lang w:val="en-US"/>
        </w:rPr>
        <w:t>bucket</w:t>
      </w:r>
      <w:proofErr w:type="spellEnd"/>
      <w:r w:rsidRPr="00A21DB1">
        <w:rPr>
          <w:lang w:val="en-US"/>
        </w:rPr>
        <w:t xml:space="preserve">: </w:t>
      </w:r>
      <w:r w:rsidRPr="00323EC6">
        <w:rPr>
          <w:lang w:val="en-US"/>
        </w:rPr>
        <w:t>speech</w:t>
      </w:r>
      <w:r w:rsidRPr="00A21DB1">
        <w:rPr>
          <w:lang w:val="en-US"/>
        </w:rPr>
        <w:t>-</w:t>
      </w:r>
      <w:r w:rsidRPr="00323EC6">
        <w:rPr>
          <w:lang w:val="en-US"/>
        </w:rPr>
        <w:t>files</w:t>
      </w:r>
      <w:r w:rsidRPr="00A21DB1">
        <w:rPr>
          <w:lang w:val="en-US"/>
        </w:rPr>
        <w:br/>
      </w:r>
      <w:proofErr w:type="spellStart"/>
      <w:r w:rsidRPr="00323EC6">
        <w:rPr>
          <w:lang w:val="en-US"/>
        </w:rPr>
        <w:t>minio</w:t>
      </w:r>
      <w:r w:rsidRPr="00A21DB1">
        <w:rPr>
          <w:lang w:val="en-US"/>
        </w:rPr>
        <w:t>_</w:t>
      </w:r>
      <w:r w:rsidRPr="00323EC6">
        <w:rPr>
          <w:lang w:val="en-US"/>
        </w:rPr>
        <w:t>temp</w:t>
      </w:r>
      <w:r w:rsidRPr="00A21DB1">
        <w:rPr>
          <w:lang w:val="en-US"/>
        </w:rPr>
        <w:t>_</w:t>
      </w:r>
      <w:r w:rsidRPr="00323EC6">
        <w:rPr>
          <w:lang w:val="en-US"/>
        </w:rPr>
        <w:t>files</w:t>
      </w:r>
      <w:r w:rsidRPr="00A21DB1">
        <w:rPr>
          <w:lang w:val="en-US"/>
        </w:rPr>
        <w:t>_</w:t>
      </w:r>
      <w:r w:rsidRPr="00323EC6">
        <w:rPr>
          <w:lang w:val="en-US"/>
        </w:rPr>
        <w:t>bucket</w:t>
      </w:r>
      <w:proofErr w:type="spellEnd"/>
      <w:r w:rsidRPr="00A21DB1">
        <w:rPr>
          <w:lang w:val="en-US"/>
        </w:rPr>
        <w:t xml:space="preserve">: </w:t>
      </w:r>
      <w:r w:rsidRPr="00323EC6">
        <w:rPr>
          <w:lang w:val="en-US"/>
        </w:rPr>
        <w:t>temp</w:t>
      </w:r>
      <w:r w:rsidRPr="00A21DB1">
        <w:rPr>
          <w:lang w:val="en-US"/>
        </w:rPr>
        <w:t>-</w:t>
      </w:r>
      <w:r w:rsidRPr="00323EC6">
        <w:rPr>
          <w:lang w:val="en-US"/>
        </w:rPr>
        <w:t>files</w:t>
      </w:r>
      <w:r w:rsidRPr="00A21DB1">
        <w:rPr>
          <w:lang w:val="en-US"/>
        </w:rPr>
        <w:br/>
      </w:r>
      <w:proofErr w:type="spellStart"/>
      <w:r w:rsidRPr="00323EC6">
        <w:rPr>
          <w:lang w:val="en-US"/>
        </w:rPr>
        <w:t>minio</w:t>
      </w:r>
      <w:r w:rsidRPr="00A21DB1">
        <w:rPr>
          <w:lang w:val="en-US"/>
        </w:rPr>
        <w:t>_</w:t>
      </w:r>
      <w:r w:rsidRPr="00323EC6">
        <w:rPr>
          <w:lang w:val="en-US"/>
        </w:rPr>
        <w:t>web</w:t>
      </w:r>
      <w:r w:rsidRPr="00A21DB1">
        <w:rPr>
          <w:lang w:val="en-US"/>
        </w:rPr>
        <w:t>_</w:t>
      </w:r>
      <w:r w:rsidRPr="00323EC6">
        <w:rPr>
          <w:lang w:val="en-US"/>
        </w:rPr>
        <w:t>files</w:t>
      </w:r>
      <w:proofErr w:type="spellEnd"/>
      <w:r w:rsidRPr="00A21DB1">
        <w:rPr>
          <w:lang w:val="en-US"/>
        </w:rPr>
        <w:t xml:space="preserve">: </w:t>
      </w:r>
      <w:r w:rsidRPr="00323EC6">
        <w:rPr>
          <w:lang w:val="en-US"/>
        </w:rPr>
        <w:t>web</w:t>
      </w:r>
      <w:r w:rsidRPr="00A21DB1">
        <w:rPr>
          <w:lang w:val="en-US"/>
        </w:rPr>
        <w:br/>
      </w:r>
      <w:r w:rsidRPr="00A21DB1">
        <w:rPr>
          <w:lang w:val="en-US"/>
        </w:rPr>
        <w:br/>
      </w:r>
      <w:r w:rsidRPr="00A21DB1">
        <w:rPr>
          <w:i/>
          <w:iCs/>
          <w:lang w:val="en-US"/>
        </w:rPr>
        <w:t xml:space="preserve"># </w:t>
      </w:r>
      <w:r w:rsidRPr="00323EC6">
        <w:rPr>
          <w:i/>
          <w:iCs/>
          <w:lang w:val="en-US"/>
        </w:rPr>
        <w:t>RTK</w:t>
      </w:r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VATS</w:t>
      </w:r>
      <w:r w:rsidRPr="00A21DB1">
        <w:rPr>
          <w:i/>
          <w:iCs/>
          <w:lang w:val="en-US"/>
        </w:rPr>
        <w:t xml:space="preserve"> </w:t>
      </w:r>
      <w:proofErr w:type="spellStart"/>
      <w:r w:rsidRPr="00323EC6">
        <w:rPr>
          <w:i/>
          <w:iCs/>
          <w:lang w:val="en-US"/>
        </w:rPr>
        <w:t>Svetets</w:t>
      </w:r>
      <w:proofErr w:type="spellEnd"/>
      <w:r w:rsidRPr="00A21DB1">
        <w:rPr>
          <w:i/>
          <w:iCs/>
          <w:lang w:val="en-US"/>
        </w:rPr>
        <w:t xml:space="preserve"> </w:t>
      </w:r>
      <w:r w:rsidRPr="00323EC6">
        <w:rPr>
          <w:i/>
          <w:iCs/>
          <w:lang w:val="en-US"/>
        </w:rPr>
        <w:t>API</w:t>
      </w:r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vats</w:t>
      </w:r>
      <w:r w:rsidRPr="00A21DB1">
        <w:rPr>
          <w:lang w:val="en-US"/>
        </w:rPr>
        <w:t>_</w:t>
      </w:r>
      <w:r w:rsidRPr="00323EC6">
        <w:rPr>
          <w:lang w:val="en-US"/>
        </w:rPr>
        <w:t>api</w:t>
      </w:r>
      <w:r w:rsidRPr="00A21DB1">
        <w:rPr>
          <w:lang w:val="en-US"/>
        </w:rPr>
        <w:t>_</w:t>
      </w:r>
      <w:r w:rsidRPr="00323EC6">
        <w:rPr>
          <w:lang w:val="en-US"/>
        </w:rPr>
        <w:t>url</w:t>
      </w:r>
      <w:proofErr w:type="spellEnd"/>
      <w:r w:rsidRPr="00A21DB1">
        <w:rPr>
          <w:lang w:val="en-US"/>
        </w:rPr>
        <w:t xml:space="preserve">: </w:t>
      </w:r>
      <w:hyperlink r:id="rId12" w:history="1">
        <w:r w:rsidR="005658F0" w:rsidRPr="00323EC6">
          <w:rPr>
            <w:lang w:val="en-US"/>
          </w:rPr>
          <w:t>http</w:t>
        </w:r>
        <w:r w:rsidR="005658F0" w:rsidRPr="00A21DB1">
          <w:rPr>
            <w:lang w:val="en-US"/>
          </w:rPr>
          <w:t>://10.243.192.29:8500/</w:t>
        </w:r>
        <w:r w:rsidR="005658F0" w:rsidRPr="00323EC6">
          <w:rPr>
            <w:lang w:val="en-US"/>
          </w:rPr>
          <w:t>svetets</w:t>
        </w:r>
        <w:r w:rsidR="005658F0" w:rsidRPr="00A21DB1">
          <w:rPr>
            <w:lang w:val="en-US"/>
          </w:rPr>
          <w:t>/</w:t>
        </w:r>
        <w:r w:rsidR="005658F0" w:rsidRPr="00323EC6">
          <w:rPr>
            <w:lang w:val="en-US"/>
          </w:rPr>
          <w:t>orchestrator</w:t>
        </w:r>
        <w:r w:rsidR="005658F0" w:rsidRPr="00A21DB1">
          <w:rPr>
            <w:lang w:val="en-US"/>
          </w:rPr>
          <w:t>/</w:t>
        </w:r>
        <w:r w:rsidR="005658F0" w:rsidRPr="00323EC6">
          <w:rPr>
            <w:lang w:val="en-US"/>
          </w:rPr>
          <w:t>speech</w:t>
        </w:r>
      </w:hyperlink>
      <w:r w:rsidR="005658F0" w:rsidRPr="00A21DB1">
        <w:rPr>
          <w:lang w:val="en-US"/>
        </w:rPr>
        <w:t xml:space="preserve"> - </w:t>
      </w:r>
      <w:r w:rsidR="005658F0" w:rsidRPr="00323EC6">
        <w:rPr>
          <w:lang w:val="en-US"/>
        </w:rPr>
        <w:t>URL</w:t>
      </w:r>
      <w:r w:rsidR="005658F0" w:rsidRPr="00A21DB1">
        <w:rPr>
          <w:lang w:val="en-US"/>
        </w:rPr>
        <w:t xml:space="preserve"> </w:t>
      </w:r>
      <w:r w:rsidR="005658F0">
        <w:t>запроса</w:t>
      </w:r>
      <w:r w:rsidR="005658F0" w:rsidRPr="00A21DB1">
        <w:rPr>
          <w:lang w:val="en-US"/>
        </w:rPr>
        <w:t xml:space="preserve"> </w:t>
      </w:r>
      <w:r w:rsidR="005658F0">
        <w:t>к</w:t>
      </w:r>
      <w:r w:rsidR="005658F0" w:rsidRPr="00A21DB1">
        <w:rPr>
          <w:lang w:val="en-US"/>
        </w:rPr>
        <w:t xml:space="preserve"> </w:t>
      </w:r>
      <w:r w:rsidR="005658F0">
        <w:t>основному</w:t>
      </w:r>
      <w:r w:rsidR="005658F0" w:rsidRPr="00A21DB1">
        <w:rPr>
          <w:lang w:val="en-US"/>
        </w:rPr>
        <w:t xml:space="preserve"> </w:t>
      </w:r>
      <w:r w:rsidR="005658F0" w:rsidRPr="00323EC6">
        <w:rPr>
          <w:lang w:val="en-US"/>
        </w:rPr>
        <w:t>API</w:t>
      </w:r>
      <w:r w:rsidR="005658F0" w:rsidRPr="00A21DB1">
        <w:rPr>
          <w:lang w:val="en-US"/>
        </w:rPr>
        <w:t xml:space="preserve"> </w:t>
      </w:r>
      <w:proofErr w:type="spellStart"/>
      <w:r w:rsidR="005658F0" w:rsidRPr="00323EC6">
        <w:rPr>
          <w:lang w:val="en-US"/>
        </w:rPr>
        <w:t>Svetets</w:t>
      </w:r>
      <w:proofErr w:type="spellEnd"/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vats</w:t>
      </w:r>
      <w:r w:rsidRPr="00A21DB1">
        <w:rPr>
          <w:lang w:val="en-US"/>
        </w:rPr>
        <w:t>_</w:t>
      </w:r>
      <w:r w:rsidRPr="00323EC6">
        <w:rPr>
          <w:lang w:val="en-US"/>
        </w:rPr>
        <w:t>api</w:t>
      </w:r>
      <w:r w:rsidRPr="00A21DB1">
        <w:rPr>
          <w:lang w:val="en-US"/>
        </w:rPr>
        <w:t>_</w:t>
      </w:r>
      <w:r w:rsidRPr="00323EC6">
        <w:rPr>
          <w:lang w:val="en-US"/>
        </w:rPr>
        <w:t>auth</w:t>
      </w:r>
      <w:r w:rsidRPr="00A21DB1">
        <w:rPr>
          <w:lang w:val="en-US"/>
        </w:rPr>
        <w:t>_</w:t>
      </w:r>
      <w:r w:rsidRPr="00323EC6">
        <w:rPr>
          <w:lang w:val="en-US"/>
        </w:rPr>
        <w:t>url</w:t>
      </w:r>
      <w:proofErr w:type="spellEnd"/>
      <w:r w:rsidRPr="00A21DB1">
        <w:rPr>
          <w:lang w:val="en-US"/>
        </w:rPr>
        <w:t xml:space="preserve">: </w:t>
      </w:r>
      <w:hyperlink r:id="rId13" w:history="1">
        <w:r w:rsidR="009D2344" w:rsidRPr="00323EC6">
          <w:rPr>
            <w:lang w:val="en-US"/>
          </w:rPr>
          <w:t>http</w:t>
        </w:r>
        <w:r w:rsidR="009D2344" w:rsidRPr="00A21DB1">
          <w:rPr>
            <w:lang w:val="en-US"/>
          </w:rPr>
          <w:t>://10.243.192.29:8500/</w:t>
        </w:r>
        <w:r w:rsidR="009D2344" w:rsidRPr="00323EC6">
          <w:rPr>
            <w:lang w:val="en-US"/>
          </w:rPr>
          <w:t>svetets</w:t>
        </w:r>
        <w:r w:rsidR="009D2344" w:rsidRPr="00A21DB1">
          <w:rPr>
            <w:lang w:val="en-US"/>
          </w:rPr>
          <w:t>/</w:t>
        </w:r>
        <w:r w:rsidR="009D2344" w:rsidRPr="00323EC6">
          <w:rPr>
            <w:lang w:val="en-US"/>
          </w:rPr>
          <w:t>orchestrator</w:t>
        </w:r>
        <w:r w:rsidR="009D2344" w:rsidRPr="00A21DB1">
          <w:rPr>
            <w:lang w:val="en-US"/>
          </w:rPr>
          <w:t>/</w:t>
        </w:r>
        <w:r w:rsidR="009D2344" w:rsidRPr="00323EC6">
          <w:rPr>
            <w:lang w:val="en-US"/>
          </w:rPr>
          <w:t>speech</w:t>
        </w:r>
      </w:hyperlink>
      <w:r w:rsidR="009D2344" w:rsidRPr="00A21DB1">
        <w:rPr>
          <w:lang w:val="en-US"/>
        </w:rPr>
        <w:t xml:space="preserve"> - </w:t>
      </w:r>
      <w:r w:rsidR="009D2344" w:rsidRPr="00323EC6">
        <w:rPr>
          <w:lang w:val="en-US"/>
        </w:rPr>
        <w:t>URL</w:t>
      </w:r>
      <w:r w:rsidR="009D2344" w:rsidRPr="00A21DB1">
        <w:rPr>
          <w:lang w:val="en-US"/>
        </w:rPr>
        <w:t xml:space="preserve"> </w:t>
      </w:r>
      <w:r w:rsidR="009D2344">
        <w:t>запроса</w:t>
      </w:r>
      <w:r w:rsidR="009D2344" w:rsidRPr="00A21DB1">
        <w:rPr>
          <w:lang w:val="en-US"/>
        </w:rPr>
        <w:t xml:space="preserve"> </w:t>
      </w:r>
      <w:r w:rsidR="009D2344">
        <w:t>к</w:t>
      </w:r>
      <w:r w:rsidR="009D2344" w:rsidRPr="00A21DB1">
        <w:rPr>
          <w:lang w:val="en-US"/>
        </w:rPr>
        <w:t xml:space="preserve"> </w:t>
      </w:r>
      <w:r w:rsidR="009D2344" w:rsidRPr="00323EC6">
        <w:rPr>
          <w:lang w:val="en-US"/>
        </w:rPr>
        <w:t>API</w:t>
      </w:r>
      <w:r w:rsidR="009D2344" w:rsidRPr="00A21DB1">
        <w:rPr>
          <w:lang w:val="en-US"/>
        </w:rPr>
        <w:t xml:space="preserve"> </w:t>
      </w:r>
      <w:proofErr w:type="spellStart"/>
      <w:r w:rsidR="009D2344" w:rsidRPr="00323EC6">
        <w:rPr>
          <w:lang w:val="en-US"/>
        </w:rPr>
        <w:t>Svetets</w:t>
      </w:r>
      <w:proofErr w:type="spellEnd"/>
      <w:r w:rsidR="009D2344" w:rsidRPr="00A21DB1">
        <w:rPr>
          <w:lang w:val="en-US"/>
        </w:rPr>
        <w:t xml:space="preserve"> </w:t>
      </w:r>
      <w:r w:rsidR="005658F0">
        <w:t>для</w:t>
      </w:r>
      <w:r w:rsidR="005658F0" w:rsidRPr="00A21DB1">
        <w:rPr>
          <w:lang w:val="en-US"/>
        </w:rPr>
        <w:t xml:space="preserve"> </w:t>
      </w:r>
      <w:r w:rsidR="005658F0">
        <w:t>авторизации</w:t>
      </w:r>
      <w:r w:rsidR="005658F0" w:rsidRPr="00A21DB1">
        <w:rPr>
          <w:lang w:val="en-US"/>
        </w:rPr>
        <w:t xml:space="preserve"> </w:t>
      </w:r>
      <w:r w:rsidR="005658F0">
        <w:t>пользователей</w:t>
      </w:r>
      <w:r w:rsidRPr="00A21DB1">
        <w:rPr>
          <w:lang w:val="en-US"/>
        </w:rPr>
        <w:br/>
      </w:r>
      <w:r w:rsidRPr="00A21DB1">
        <w:rPr>
          <w:lang w:val="en-US"/>
        </w:rPr>
        <w:br/>
      </w:r>
      <w:r w:rsidRPr="00A21DB1">
        <w:rPr>
          <w:i/>
          <w:iCs/>
          <w:lang w:val="en-US"/>
        </w:rPr>
        <w:t xml:space="preserve"># </w:t>
      </w:r>
      <w:r w:rsidRPr="00323EC6">
        <w:rPr>
          <w:i/>
          <w:iCs/>
          <w:lang w:val="en-US"/>
        </w:rPr>
        <w:t>Worker</w:t>
      </w:r>
      <w:r w:rsidRPr="00A21DB1">
        <w:rPr>
          <w:i/>
          <w:iCs/>
          <w:lang w:val="en-US"/>
        </w:rPr>
        <w:t xml:space="preserve"> </w:t>
      </w:r>
      <w:proofErr w:type="spellStart"/>
      <w:r w:rsidRPr="00323EC6">
        <w:rPr>
          <w:i/>
          <w:iCs/>
          <w:lang w:val="en-US"/>
        </w:rPr>
        <w:t>params</w:t>
      </w:r>
      <w:proofErr w:type="spellEnd"/>
      <w:r w:rsidRPr="00A21DB1">
        <w:rPr>
          <w:i/>
          <w:iCs/>
          <w:lang w:val="en-US"/>
        </w:rPr>
        <w:br/>
      </w:r>
      <w:r w:rsidRPr="00323EC6">
        <w:rPr>
          <w:lang w:val="en-US"/>
        </w:rPr>
        <w:t>timeout</w:t>
      </w:r>
      <w:r w:rsidRPr="00A21DB1">
        <w:rPr>
          <w:lang w:val="en-US"/>
        </w:rPr>
        <w:t xml:space="preserve">: 1 </w:t>
      </w:r>
      <w:r w:rsidRPr="00A21DB1">
        <w:rPr>
          <w:i/>
          <w:iCs/>
          <w:lang w:val="en-US"/>
        </w:rPr>
        <w:t xml:space="preserve"># 1 </w:t>
      </w:r>
      <w:r w:rsidR="00835D97">
        <w:rPr>
          <w:i/>
          <w:iCs/>
        </w:rPr>
        <w:t>время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ожидания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между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запросами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для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обработки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очереди</w:t>
      </w:r>
      <w:r w:rsidR="00835D97" w:rsidRPr="00A21DB1">
        <w:rPr>
          <w:i/>
          <w:iCs/>
          <w:lang w:val="en-US"/>
        </w:rPr>
        <w:t xml:space="preserve">, </w:t>
      </w:r>
      <w:r w:rsidR="00835D97">
        <w:rPr>
          <w:i/>
          <w:iCs/>
        </w:rPr>
        <w:t>секунд</w:t>
      </w:r>
      <w:r w:rsidRPr="00A21DB1">
        <w:rPr>
          <w:i/>
          <w:iCs/>
          <w:lang w:val="en-US"/>
        </w:rPr>
        <w:br/>
      </w:r>
      <w:proofErr w:type="spellStart"/>
      <w:r w:rsidRPr="00323EC6">
        <w:rPr>
          <w:lang w:val="en-US"/>
        </w:rPr>
        <w:t>wait</w:t>
      </w:r>
      <w:r w:rsidRPr="00A21DB1">
        <w:rPr>
          <w:lang w:val="en-US"/>
        </w:rPr>
        <w:t>_</w:t>
      </w:r>
      <w:r w:rsidRPr="00323EC6">
        <w:rPr>
          <w:lang w:val="en-US"/>
        </w:rPr>
        <w:t>progress</w:t>
      </w:r>
      <w:r w:rsidRPr="00A21DB1">
        <w:rPr>
          <w:lang w:val="en-US"/>
        </w:rPr>
        <w:t>_</w:t>
      </w:r>
      <w:r w:rsidRPr="00323EC6">
        <w:rPr>
          <w:lang w:val="en-US"/>
        </w:rPr>
        <w:t>timeout</w:t>
      </w:r>
      <w:proofErr w:type="spellEnd"/>
      <w:r w:rsidRPr="00A21DB1">
        <w:rPr>
          <w:lang w:val="en-US"/>
        </w:rPr>
        <w:t xml:space="preserve">: </w:t>
      </w:r>
      <w:r w:rsidR="00835D97" w:rsidRPr="00A21DB1">
        <w:rPr>
          <w:lang w:val="en-US"/>
        </w:rPr>
        <w:t>60</w:t>
      </w:r>
      <w:r w:rsidRPr="00A21DB1">
        <w:rPr>
          <w:lang w:val="en-US"/>
        </w:rPr>
        <w:t xml:space="preserve"> </w:t>
      </w:r>
      <w:r w:rsidRPr="00A21DB1">
        <w:rPr>
          <w:i/>
          <w:iCs/>
          <w:lang w:val="en-US"/>
        </w:rPr>
        <w:t xml:space="preserve"># </w:t>
      </w:r>
      <w:r w:rsidR="00835D97" w:rsidRPr="00A21DB1">
        <w:rPr>
          <w:i/>
          <w:iCs/>
          <w:lang w:val="en-US"/>
        </w:rPr>
        <w:t>3</w:t>
      </w:r>
      <w:r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время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ожидания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обработки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задания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в</w:t>
      </w:r>
      <w:r w:rsidR="00835D97" w:rsidRPr="00A21DB1">
        <w:rPr>
          <w:i/>
          <w:iCs/>
          <w:lang w:val="en-US"/>
        </w:rPr>
        <w:t xml:space="preserve"> </w:t>
      </w:r>
      <w:r w:rsidR="00835D97">
        <w:rPr>
          <w:i/>
          <w:iCs/>
        </w:rPr>
        <w:t>состоянии</w:t>
      </w:r>
      <w:r w:rsidR="00835D97" w:rsidRPr="00A21DB1">
        <w:rPr>
          <w:i/>
          <w:iCs/>
          <w:lang w:val="en-US"/>
        </w:rPr>
        <w:t xml:space="preserve"> </w:t>
      </w:r>
      <w:proofErr w:type="spellStart"/>
      <w:r w:rsidR="00835D97" w:rsidRPr="00323EC6">
        <w:rPr>
          <w:i/>
          <w:iCs/>
          <w:lang w:val="en-US"/>
        </w:rPr>
        <w:t>in</w:t>
      </w:r>
      <w:r w:rsidR="00835D97" w:rsidRPr="00A21DB1">
        <w:rPr>
          <w:i/>
          <w:iCs/>
          <w:lang w:val="en-US"/>
        </w:rPr>
        <w:t>_</w:t>
      </w:r>
      <w:r w:rsidR="00835D97" w:rsidRPr="00323EC6">
        <w:rPr>
          <w:i/>
          <w:iCs/>
          <w:lang w:val="en-US"/>
        </w:rPr>
        <w:t>progress</w:t>
      </w:r>
      <w:proofErr w:type="spellEnd"/>
      <w:r w:rsidR="00835D97" w:rsidRPr="00A21DB1">
        <w:rPr>
          <w:i/>
          <w:iCs/>
          <w:lang w:val="en-US"/>
        </w:rPr>
        <w:t xml:space="preserve">, </w:t>
      </w:r>
      <w:r w:rsidR="00835D97">
        <w:rPr>
          <w:i/>
          <w:iCs/>
        </w:rPr>
        <w:t>минут</w:t>
      </w:r>
    </w:p>
    <w:p w14:paraId="4E81E4D5" w14:textId="5B8A0F54" w:rsidR="006766A0" w:rsidRDefault="00B42266" w:rsidP="001B46CE">
      <w:proofErr w:type="spellStart"/>
      <w:proofErr w:type="gramStart"/>
      <w:r w:rsidRPr="00B42266">
        <w:lastRenderedPageBreak/>
        <w:t>wait_queue_processing_timeout</w:t>
      </w:r>
      <w:proofErr w:type="spellEnd"/>
      <w:r w:rsidRPr="00B42266">
        <w:t>: 5 #</w:t>
      </w:r>
      <w:r w:rsidRPr="00B42266">
        <w:rPr>
          <w:i/>
          <w:iCs/>
        </w:rPr>
        <w:t xml:space="preserve"> – время ожидания для обработки ожидающих в очереди заданий</w:t>
      </w:r>
      <w:r w:rsidR="006766A0" w:rsidRPr="00B42266">
        <w:rPr>
          <w:i/>
          <w:iCs/>
        </w:rPr>
        <w:br/>
      </w:r>
      <w:proofErr w:type="spellStart"/>
      <w:r w:rsidR="006766A0" w:rsidRPr="006766A0">
        <w:t>wait</w:t>
      </w:r>
      <w:r w:rsidR="006766A0" w:rsidRPr="00B42266">
        <w:t>_</w:t>
      </w:r>
      <w:r w:rsidR="006766A0" w:rsidRPr="006766A0">
        <w:t>queue</w:t>
      </w:r>
      <w:r w:rsidR="006766A0" w:rsidRPr="00B42266">
        <w:t>_</w:t>
      </w:r>
      <w:r w:rsidR="006766A0" w:rsidRPr="006766A0">
        <w:t>timeout</w:t>
      </w:r>
      <w:proofErr w:type="spellEnd"/>
      <w:r w:rsidR="006766A0" w:rsidRPr="00B42266">
        <w:t xml:space="preserve">: </w:t>
      </w:r>
      <w:r w:rsidR="00835D97" w:rsidRPr="00B42266">
        <w:t>3</w:t>
      </w:r>
      <w:r w:rsidR="006766A0" w:rsidRPr="00B42266">
        <w:t xml:space="preserve"> </w:t>
      </w:r>
      <w:r w:rsidR="006766A0" w:rsidRPr="00B42266">
        <w:rPr>
          <w:i/>
          <w:iCs/>
        </w:rPr>
        <w:t xml:space="preserve"># </w:t>
      </w:r>
      <w:r w:rsidR="00835D97" w:rsidRPr="00B42266">
        <w:rPr>
          <w:i/>
          <w:iCs/>
        </w:rPr>
        <w:t xml:space="preserve">3 – </w:t>
      </w:r>
      <w:r w:rsidR="00835D97">
        <w:rPr>
          <w:i/>
          <w:iCs/>
        </w:rPr>
        <w:t>время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ожидания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для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резервирования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средств</w:t>
      </w:r>
      <w:r w:rsidR="00835D97" w:rsidRPr="00B42266">
        <w:rPr>
          <w:i/>
          <w:iCs/>
        </w:rPr>
        <w:t xml:space="preserve">, </w:t>
      </w:r>
      <w:r w:rsidR="00835D97">
        <w:rPr>
          <w:i/>
          <w:iCs/>
        </w:rPr>
        <w:t>минут</w:t>
      </w:r>
      <w:r w:rsidR="006766A0" w:rsidRPr="00B42266">
        <w:rPr>
          <w:i/>
          <w:iCs/>
        </w:rPr>
        <w:br/>
      </w:r>
      <w:proofErr w:type="spellStart"/>
      <w:r w:rsidR="006766A0" w:rsidRPr="006766A0">
        <w:t>wait</w:t>
      </w:r>
      <w:r w:rsidR="006766A0" w:rsidRPr="00B42266">
        <w:t>_</w:t>
      </w:r>
      <w:r w:rsidR="006766A0" w:rsidRPr="006766A0">
        <w:t>charging</w:t>
      </w:r>
      <w:r w:rsidR="006766A0" w:rsidRPr="00B42266">
        <w:t>_</w:t>
      </w:r>
      <w:r w:rsidR="006766A0" w:rsidRPr="006766A0">
        <w:t>timeout</w:t>
      </w:r>
      <w:proofErr w:type="spellEnd"/>
      <w:r w:rsidR="006766A0" w:rsidRPr="00B42266">
        <w:t xml:space="preserve">: </w:t>
      </w:r>
      <w:r w:rsidR="00835D97" w:rsidRPr="00B42266">
        <w:t>60</w:t>
      </w:r>
      <w:r w:rsidR="006766A0" w:rsidRPr="00B42266">
        <w:t xml:space="preserve">  </w:t>
      </w:r>
      <w:r w:rsidR="006766A0" w:rsidRPr="00B42266">
        <w:rPr>
          <w:i/>
          <w:iCs/>
        </w:rPr>
        <w:t xml:space="preserve"># </w:t>
      </w:r>
      <w:r w:rsidR="00835D97" w:rsidRPr="00B42266">
        <w:rPr>
          <w:i/>
          <w:iCs/>
        </w:rPr>
        <w:t>60 -</w:t>
      </w:r>
      <w:r w:rsidR="006766A0" w:rsidRPr="00B42266">
        <w:rPr>
          <w:i/>
          <w:iCs/>
        </w:rPr>
        <w:t xml:space="preserve"> </w:t>
      </w:r>
      <w:r w:rsidR="00835D97">
        <w:rPr>
          <w:i/>
          <w:iCs/>
        </w:rPr>
        <w:t>время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ожидания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для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списания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средств</w:t>
      </w:r>
      <w:r w:rsidR="00835D97" w:rsidRPr="00B42266">
        <w:rPr>
          <w:i/>
          <w:iCs/>
        </w:rPr>
        <w:t xml:space="preserve">, </w:t>
      </w:r>
      <w:r w:rsidR="00835D97">
        <w:rPr>
          <w:i/>
          <w:iCs/>
        </w:rPr>
        <w:t>минут</w:t>
      </w:r>
      <w:r w:rsidR="006766A0" w:rsidRPr="00B42266">
        <w:rPr>
          <w:i/>
          <w:iCs/>
        </w:rPr>
        <w:br/>
      </w:r>
      <w:proofErr w:type="spellStart"/>
      <w:r w:rsidR="006766A0" w:rsidRPr="006766A0">
        <w:t>wait</w:t>
      </w:r>
      <w:r w:rsidR="006766A0" w:rsidRPr="00B42266">
        <w:t>_</w:t>
      </w:r>
      <w:r w:rsidR="006766A0" w:rsidRPr="006766A0">
        <w:t>attempts</w:t>
      </w:r>
      <w:proofErr w:type="spellEnd"/>
      <w:r w:rsidR="006766A0" w:rsidRPr="00B42266">
        <w:t xml:space="preserve">: </w:t>
      </w:r>
      <w:r w:rsidR="00835D97" w:rsidRPr="00B42266">
        <w:t>3</w:t>
      </w:r>
      <w:r w:rsidR="006766A0" w:rsidRPr="00B42266">
        <w:t xml:space="preserve"> </w:t>
      </w:r>
      <w:r w:rsidR="006766A0" w:rsidRPr="00B42266">
        <w:rPr>
          <w:i/>
          <w:iCs/>
        </w:rPr>
        <w:t xml:space="preserve"># </w:t>
      </w:r>
      <w:r w:rsidR="00835D97">
        <w:rPr>
          <w:i/>
          <w:iCs/>
        </w:rPr>
        <w:t>количество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попыток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по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каждому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действию</w:t>
      </w:r>
      <w:r w:rsidR="006766A0" w:rsidRPr="00B42266">
        <w:rPr>
          <w:i/>
          <w:iCs/>
        </w:rPr>
        <w:br/>
      </w:r>
      <w:proofErr w:type="spellStart"/>
      <w:r w:rsidR="006766A0" w:rsidRPr="006766A0">
        <w:t>queue</w:t>
      </w:r>
      <w:r w:rsidR="006766A0" w:rsidRPr="00B42266">
        <w:t>_</w:t>
      </w:r>
      <w:r w:rsidR="006766A0" w:rsidRPr="006766A0">
        <w:t>batch</w:t>
      </w:r>
      <w:r w:rsidR="006766A0" w:rsidRPr="00B42266">
        <w:t>_</w:t>
      </w:r>
      <w:r w:rsidR="006766A0" w:rsidRPr="006766A0">
        <w:t>size</w:t>
      </w:r>
      <w:proofErr w:type="spellEnd"/>
      <w:r w:rsidR="006766A0" w:rsidRPr="00B42266">
        <w:t xml:space="preserve">: 10 </w:t>
      </w:r>
      <w:r w:rsidR="006766A0" w:rsidRPr="00B42266">
        <w:rPr>
          <w:i/>
          <w:iCs/>
        </w:rPr>
        <w:t xml:space="preserve"># </w:t>
      </w:r>
      <w:r w:rsidR="00835D97">
        <w:rPr>
          <w:i/>
          <w:iCs/>
        </w:rPr>
        <w:t>количество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одновременно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обрабатываемых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запросов</w:t>
      </w:r>
      <w:r w:rsidR="006766A0" w:rsidRPr="00B42266">
        <w:rPr>
          <w:i/>
          <w:iCs/>
        </w:rPr>
        <w:br/>
      </w:r>
      <w:r w:rsidR="006766A0" w:rsidRPr="00B42266">
        <w:rPr>
          <w:i/>
          <w:iCs/>
        </w:rPr>
        <w:br/>
      </w:r>
      <w:proofErr w:type="spellStart"/>
      <w:r w:rsidR="006766A0" w:rsidRPr="006766A0">
        <w:t>upload</w:t>
      </w:r>
      <w:r w:rsidR="006766A0" w:rsidRPr="00B42266">
        <w:t>_</w:t>
      </w:r>
      <w:r w:rsidR="006766A0" w:rsidRPr="006766A0">
        <w:t>wait</w:t>
      </w:r>
      <w:r w:rsidR="006766A0" w:rsidRPr="00B42266">
        <w:t>_</w:t>
      </w:r>
      <w:r w:rsidR="006766A0" w:rsidRPr="006766A0">
        <w:t>timeout</w:t>
      </w:r>
      <w:proofErr w:type="spellEnd"/>
      <w:r w:rsidR="006766A0" w:rsidRPr="00B42266">
        <w:t xml:space="preserve">: 720 </w:t>
      </w:r>
      <w:r w:rsidR="006766A0" w:rsidRPr="00B42266">
        <w:rPr>
          <w:i/>
          <w:iCs/>
        </w:rPr>
        <w:t xml:space="preserve"># </w:t>
      </w:r>
      <w:r w:rsidR="00835D97" w:rsidRPr="00B42266">
        <w:rPr>
          <w:i/>
          <w:iCs/>
        </w:rPr>
        <w:t xml:space="preserve">720 – </w:t>
      </w:r>
      <w:r w:rsidR="00835D97">
        <w:rPr>
          <w:i/>
          <w:iCs/>
        </w:rPr>
        <w:t>время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ожидания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на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повтор</w:t>
      </w:r>
      <w:proofErr w:type="gramEnd"/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загрузки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метаданных</w:t>
      </w:r>
      <w:r w:rsidR="00835D97" w:rsidRPr="00B42266">
        <w:rPr>
          <w:i/>
          <w:iCs/>
        </w:rPr>
        <w:t xml:space="preserve">, </w:t>
      </w:r>
      <w:r w:rsidR="00835D97">
        <w:rPr>
          <w:i/>
          <w:iCs/>
        </w:rPr>
        <w:t>минут</w:t>
      </w:r>
      <w:r w:rsidR="006766A0" w:rsidRPr="00B42266">
        <w:rPr>
          <w:i/>
          <w:iCs/>
        </w:rPr>
        <w:br/>
      </w:r>
      <w:proofErr w:type="spellStart"/>
      <w:r w:rsidR="006766A0" w:rsidRPr="006766A0">
        <w:t>upload</w:t>
      </w:r>
      <w:r w:rsidR="006766A0" w:rsidRPr="00B42266">
        <w:t>_</w:t>
      </w:r>
      <w:r w:rsidR="006766A0" w:rsidRPr="006766A0">
        <w:t>wait</w:t>
      </w:r>
      <w:r w:rsidR="006766A0" w:rsidRPr="00B42266">
        <w:t>_</w:t>
      </w:r>
      <w:r w:rsidR="006766A0" w:rsidRPr="006766A0">
        <w:t>attempts</w:t>
      </w:r>
      <w:proofErr w:type="spellEnd"/>
      <w:r w:rsidR="006766A0" w:rsidRPr="00B42266">
        <w:t xml:space="preserve">: 30 </w:t>
      </w:r>
      <w:r w:rsidR="006766A0" w:rsidRPr="00B42266">
        <w:rPr>
          <w:i/>
          <w:iCs/>
        </w:rPr>
        <w:t xml:space="preserve"># </w:t>
      </w:r>
      <w:r w:rsidR="00835D97">
        <w:rPr>
          <w:i/>
          <w:iCs/>
        </w:rPr>
        <w:t>количество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попыток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ожидания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загрузки</w:t>
      </w:r>
      <w:r w:rsidR="00835D97" w:rsidRPr="00B42266">
        <w:rPr>
          <w:i/>
          <w:iCs/>
        </w:rPr>
        <w:t xml:space="preserve"> </w:t>
      </w:r>
      <w:r w:rsidR="00835D97">
        <w:rPr>
          <w:i/>
          <w:iCs/>
        </w:rPr>
        <w:t>метаданных</w:t>
      </w:r>
      <w:r w:rsidR="006766A0" w:rsidRPr="00B42266">
        <w:rPr>
          <w:i/>
          <w:iCs/>
        </w:rPr>
        <w:br/>
      </w:r>
      <w:r w:rsidR="006766A0" w:rsidRPr="00B42266">
        <w:rPr>
          <w:i/>
          <w:iCs/>
        </w:rPr>
        <w:br/>
      </w:r>
      <w:proofErr w:type="spellStart"/>
      <w:r w:rsidR="006766A0" w:rsidRPr="006766A0">
        <w:t>local</w:t>
      </w:r>
      <w:r w:rsidR="006766A0" w:rsidRPr="00B42266">
        <w:t>_</w:t>
      </w:r>
      <w:r w:rsidR="006766A0" w:rsidRPr="006766A0">
        <w:t>ip</w:t>
      </w:r>
      <w:proofErr w:type="spellEnd"/>
      <w:r w:rsidR="006766A0" w:rsidRPr="00B42266">
        <w:t>: 10.36.153.148</w:t>
      </w:r>
      <w:r w:rsidR="00835D97" w:rsidRPr="00B42266">
        <w:t xml:space="preserve"> – </w:t>
      </w:r>
      <w:r w:rsidR="00835D97">
        <w:t>IP</w:t>
      </w:r>
      <w:r w:rsidR="00835D97" w:rsidRPr="00B42266">
        <w:t xml:space="preserve"> </w:t>
      </w:r>
      <w:r w:rsidR="00835D97">
        <w:t>адреса</w:t>
      </w:r>
      <w:r w:rsidR="00835D97" w:rsidRPr="00B42266">
        <w:t xml:space="preserve"> </w:t>
      </w:r>
      <w:r w:rsidR="00835D97">
        <w:t>веб</w:t>
      </w:r>
      <w:r w:rsidR="00835D97" w:rsidRPr="00B42266">
        <w:t xml:space="preserve"> </w:t>
      </w:r>
      <w:r w:rsidR="00835D97">
        <w:t>сервера</w:t>
      </w:r>
      <w:r w:rsidR="00835D97" w:rsidRPr="00B42266">
        <w:t xml:space="preserve"> </w:t>
      </w:r>
      <w:r w:rsidR="00835D97">
        <w:t>для</w:t>
      </w:r>
      <w:r w:rsidR="00835D97" w:rsidRPr="00B42266">
        <w:t xml:space="preserve"> </w:t>
      </w:r>
      <w:r w:rsidR="00835D97">
        <w:t>установки</w:t>
      </w:r>
      <w:r w:rsidR="00835D97" w:rsidRPr="00B42266">
        <w:t xml:space="preserve"> </w:t>
      </w:r>
      <w:r w:rsidR="00835D97">
        <w:t>промежуточного</w:t>
      </w:r>
      <w:r w:rsidR="00835D97" w:rsidRPr="00B42266">
        <w:t xml:space="preserve"> </w:t>
      </w:r>
      <w:proofErr w:type="spellStart"/>
      <w:r w:rsidR="00835D97">
        <w:t>Header</w:t>
      </w:r>
      <w:proofErr w:type="spellEnd"/>
      <w:r w:rsidR="00835D97" w:rsidRPr="00B42266">
        <w:t xml:space="preserve"> </w:t>
      </w:r>
      <w:r w:rsidR="00835D97">
        <w:t>X</w:t>
      </w:r>
      <w:r w:rsidR="00835D97" w:rsidRPr="00B42266">
        <w:t>-</w:t>
      </w:r>
      <w:proofErr w:type="spellStart"/>
      <w:r w:rsidR="00835D97">
        <w:t>Real</w:t>
      </w:r>
      <w:proofErr w:type="spellEnd"/>
      <w:r w:rsidR="00835D97" w:rsidRPr="00B42266">
        <w:t>-</w:t>
      </w:r>
      <w:r w:rsidR="00835D97">
        <w:t>IP</w:t>
      </w:r>
      <w:r w:rsidR="00835D97" w:rsidRPr="00B42266">
        <w:t xml:space="preserve"> </w:t>
      </w:r>
      <w:r w:rsidR="00835D97">
        <w:t>для</w:t>
      </w:r>
      <w:r w:rsidR="00835D97" w:rsidRPr="00B42266">
        <w:t xml:space="preserve"> </w:t>
      </w:r>
      <w:r w:rsidR="00835D97">
        <w:t>получения</w:t>
      </w:r>
      <w:r w:rsidR="00835D97" w:rsidRPr="00B42266">
        <w:t xml:space="preserve"> </w:t>
      </w:r>
      <w:r w:rsidR="00835D97">
        <w:t>аудио</w:t>
      </w:r>
      <w:r w:rsidR="00835D97" w:rsidRPr="00B42266">
        <w:t xml:space="preserve"> </w:t>
      </w:r>
      <w:r w:rsidR="00835D97">
        <w:t>контента</w:t>
      </w:r>
      <w:r w:rsidR="00835D97" w:rsidRPr="00B42266">
        <w:t xml:space="preserve"> </w:t>
      </w:r>
      <w:r w:rsidR="00835D97">
        <w:t>с</w:t>
      </w:r>
      <w:r w:rsidR="00835D97" w:rsidRPr="00B42266">
        <w:t xml:space="preserve"> </w:t>
      </w:r>
      <w:r w:rsidR="00835D97">
        <w:t>СХДП</w:t>
      </w:r>
      <w:r w:rsidR="00835D97" w:rsidRPr="00B42266">
        <w:t>.</w:t>
      </w:r>
    </w:p>
    <w:p w14:paraId="5A7AEAEC" w14:textId="38933EAB" w:rsidR="00623145" w:rsidRPr="00623145" w:rsidRDefault="00623145" w:rsidP="001B46CE"/>
    <w:p w14:paraId="10B77154" w14:textId="24405540" w:rsidR="00623145" w:rsidRPr="00623145" w:rsidRDefault="00623145" w:rsidP="00623145">
      <w:proofErr w:type="spellStart"/>
      <w:r w:rsidRPr="00623145">
        <w:rPr>
          <w:lang w:val="en-US"/>
        </w:rPr>
        <w:t>nats</w:t>
      </w:r>
      <w:proofErr w:type="spellEnd"/>
      <w:r w:rsidRPr="00623145">
        <w:t>_</w:t>
      </w:r>
      <w:r w:rsidRPr="00623145">
        <w:rPr>
          <w:lang w:val="en-US"/>
        </w:rPr>
        <w:t>host</w:t>
      </w:r>
      <w:r w:rsidRPr="00623145">
        <w:t xml:space="preserve">: </w:t>
      </w:r>
      <w:proofErr w:type="spellStart"/>
      <w:r>
        <w:rPr>
          <w:lang w:val="en-US"/>
        </w:rPr>
        <w:t>nats</w:t>
      </w:r>
      <w:proofErr w:type="spellEnd"/>
      <w:r w:rsidRPr="00623145">
        <w:t xml:space="preserve"> – </w:t>
      </w:r>
      <w:r>
        <w:t>путь</w:t>
      </w:r>
      <w:r w:rsidRPr="00623145">
        <w:t xml:space="preserve"> </w:t>
      </w:r>
      <w:r>
        <w:t>к</w:t>
      </w:r>
      <w:r w:rsidRPr="00623145">
        <w:t xml:space="preserve"> </w:t>
      </w:r>
      <w:proofErr w:type="spellStart"/>
      <w:r>
        <w:rPr>
          <w:lang w:val="en-US"/>
        </w:rPr>
        <w:t>nats</w:t>
      </w:r>
      <w:proofErr w:type="spellEnd"/>
      <w:r w:rsidRPr="00623145">
        <w:t xml:space="preserve"> </w:t>
      </w:r>
      <w:r>
        <w:t>серверу</w:t>
      </w:r>
      <w:r w:rsidRPr="00623145">
        <w:t xml:space="preserve"> </w:t>
      </w:r>
      <w:r>
        <w:t>очередей</w:t>
      </w:r>
      <w:r w:rsidRPr="00623145">
        <w:t xml:space="preserve"> </w:t>
      </w:r>
      <w:r w:rsidRPr="00623145">
        <w:br/>
      </w:r>
      <w:proofErr w:type="spellStart"/>
      <w:r w:rsidRPr="00623145">
        <w:rPr>
          <w:lang w:val="en-US"/>
        </w:rPr>
        <w:t>nats</w:t>
      </w:r>
      <w:proofErr w:type="spellEnd"/>
      <w:r w:rsidRPr="00623145">
        <w:t>_</w:t>
      </w:r>
      <w:r w:rsidRPr="00623145">
        <w:rPr>
          <w:lang w:val="en-US"/>
        </w:rPr>
        <w:t>port</w:t>
      </w:r>
      <w:r w:rsidRPr="00623145">
        <w:t xml:space="preserve">: 4222 – </w:t>
      </w:r>
      <w:proofErr w:type="gramStart"/>
      <w:r>
        <w:t>порт</w:t>
      </w:r>
      <w:r w:rsidRPr="00623145">
        <w:t xml:space="preserve"> </w:t>
      </w:r>
      <w:r>
        <w:t xml:space="preserve"> к</w:t>
      </w:r>
      <w:proofErr w:type="gramEnd"/>
      <w:r w:rsidRPr="00623145">
        <w:t xml:space="preserve"> </w:t>
      </w:r>
      <w:proofErr w:type="spellStart"/>
      <w:r>
        <w:rPr>
          <w:lang w:val="en-US"/>
        </w:rPr>
        <w:t>nats</w:t>
      </w:r>
      <w:proofErr w:type="spellEnd"/>
      <w:r w:rsidRPr="00623145">
        <w:t xml:space="preserve"> </w:t>
      </w:r>
      <w:r>
        <w:t>серверу</w:t>
      </w:r>
      <w:r w:rsidRPr="00623145">
        <w:t xml:space="preserve"> </w:t>
      </w:r>
      <w:r>
        <w:t>очередей</w:t>
      </w:r>
      <w:r w:rsidRPr="00623145">
        <w:br/>
      </w:r>
      <w:proofErr w:type="spellStart"/>
      <w:r w:rsidRPr="00623145">
        <w:rPr>
          <w:lang w:val="en-US"/>
        </w:rPr>
        <w:t>nats</w:t>
      </w:r>
      <w:proofErr w:type="spellEnd"/>
      <w:r w:rsidRPr="00623145">
        <w:t>_</w:t>
      </w:r>
      <w:r w:rsidRPr="00623145">
        <w:rPr>
          <w:lang w:val="en-US"/>
        </w:rPr>
        <w:t>version</w:t>
      </w:r>
      <w:r w:rsidRPr="00623145">
        <w:t>: 1</w:t>
      </w:r>
      <w:r>
        <w:t xml:space="preserve"> - </w:t>
      </w:r>
      <w:r w:rsidRPr="00623145">
        <w:t xml:space="preserve"># </w:t>
      </w:r>
      <w:r>
        <w:t xml:space="preserve">выбор версии 0 – версия без </w:t>
      </w:r>
      <w:proofErr w:type="spellStart"/>
      <w:r>
        <w:rPr>
          <w:lang w:val="en-US"/>
        </w:rPr>
        <w:t>async</w:t>
      </w:r>
      <w:proofErr w:type="spellEnd"/>
      <w:r w:rsidRPr="00623145">
        <w:t xml:space="preserve"> </w:t>
      </w:r>
      <w:r>
        <w:t xml:space="preserve">очереди </w:t>
      </w:r>
      <w:proofErr w:type="spellStart"/>
      <w:r>
        <w:rPr>
          <w:lang w:val="en-US"/>
        </w:rPr>
        <w:t>nats</w:t>
      </w:r>
      <w:proofErr w:type="spellEnd"/>
      <w:r w:rsidRPr="00623145">
        <w:t xml:space="preserve">, 1 – </w:t>
      </w:r>
      <w:r>
        <w:t xml:space="preserve">версия с </w:t>
      </w:r>
      <w:proofErr w:type="spellStart"/>
      <w:r>
        <w:rPr>
          <w:lang w:val="en-US"/>
        </w:rPr>
        <w:t>async</w:t>
      </w:r>
      <w:proofErr w:type="spellEnd"/>
      <w:r w:rsidRPr="00623145">
        <w:t xml:space="preserve"> </w:t>
      </w:r>
      <w:r>
        <w:t xml:space="preserve">очередью </w:t>
      </w:r>
      <w:proofErr w:type="spellStart"/>
      <w:r>
        <w:rPr>
          <w:lang w:val="en-US"/>
        </w:rPr>
        <w:t>nats</w:t>
      </w:r>
      <w:proofErr w:type="spellEnd"/>
      <w:r w:rsidRPr="00623145">
        <w:br/>
      </w:r>
      <w:proofErr w:type="spellStart"/>
      <w:r w:rsidRPr="00623145">
        <w:rPr>
          <w:lang w:val="en-US"/>
        </w:rPr>
        <w:t>nats</w:t>
      </w:r>
      <w:proofErr w:type="spellEnd"/>
      <w:r w:rsidRPr="00623145">
        <w:t>_</w:t>
      </w:r>
      <w:r w:rsidRPr="00623145">
        <w:rPr>
          <w:lang w:val="en-US"/>
        </w:rPr>
        <w:t>queue</w:t>
      </w:r>
      <w:r w:rsidRPr="00623145">
        <w:t xml:space="preserve">: </w:t>
      </w:r>
      <w:proofErr w:type="spellStart"/>
      <w:r w:rsidRPr="00623145">
        <w:rPr>
          <w:lang w:val="en-US"/>
        </w:rPr>
        <w:t>sa</w:t>
      </w:r>
      <w:proofErr w:type="spellEnd"/>
      <w:r>
        <w:t xml:space="preserve"> – наименование канала в </w:t>
      </w:r>
      <w:proofErr w:type="spellStart"/>
      <w:r>
        <w:rPr>
          <w:lang w:val="en-US"/>
        </w:rPr>
        <w:t>nats</w:t>
      </w:r>
      <w:proofErr w:type="spellEnd"/>
      <w:r w:rsidRPr="00623145">
        <w:br/>
      </w:r>
      <w:r w:rsidRPr="00623145">
        <w:rPr>
          <w:lang w:val="en-US"/>
        </w:rPr>
        <w:t>max</w:t>
      </w:r>
      <w:r w:rsidRPr="00623145">
        <w:t>_</w:t>
      </w:r>
      <w:r w:rsidRPr="00623145">
        <w:rPr>
          <w:lang w:val="en-US"/>
        </w:rPr>
        <w:t>parallel</w:t>
      </w:r>
      <w:r w:rsidRPr="00623145">
        <w:t>_</w:t>
      </w:r>
      <w:proofErr w:type="spellStart"/>
      <w:r w:rsidRPr="00623145">
        <w:rPr>
          <w:lang w:val="en-US"/>
        </w:rPr>
        <w:t>sa</w:t>
      </w:r>
      <w:proofErr w:type="spellEnd"/>
      <w:r w:rsidRPr="00623145">
        <w:t>_</w:t>
      </w:r>
      <w:r w:rsidRPr="00623145">
        <w:rPr>
          <w:lang w:val="en-US"/>
        </w:rPr>
        <w:t>streams</w:t>
      </w:r>
      <w:r w:rsidRPr="00623145">
        <w:t xml:space="preserve">: </w:t>
      </w:r>
      <w:r>
        <w:t>20</w:t>
      </w:r>
      <w:r w:rsidRPr="00623145">
        <w:t xml:space="preserve"> </w:t>
      </w:r>
      <w:r>
        <w:t>–</w:t>
      </w:r>
      <w:r w:rsidRPr="00623145">
        <w:t xml:space="preserve"> </w:t>
      </w:r>
      <w:r>
        <w:t>максимальное количество параллельных заданий</w:t>
      </w:r>
    </w:p>
    <w:p w14:paraId="03D80549" w14:textId="77777777" w:rsidR="00623145" w:rsidRPr="00623145" w:rsidRDefault="00623145" w:rsidP="001B46CE">
      <w:pPr>
        <w:rPr>
          <w:i/>
          <w:iCs/>
        </w:rPr>
      </w:pPr>
    </w:p>
    <w:p w14:paraId="7E20C16B" w14:textId="47B196B8" w:rsidR="00D63302" w:rsidRPr="00623145" w:rsidRDefault="00D63302" w:rsidP="00D63302"/>
    <w:p w14:paraId="02EFF7B9" w14:textId="3451234E" w:rsidR="00DD4378" w:rsidRPr="00D54F14" w:rsidRDefault="00DD4378" w:rsidP="00DD4378">
      <w:pPr>
        <w:pStyle w:val="1"/>
      </w:pPr>
      <w:bookmarkStart w:id="20" w:name="_Создание_учетных_записей"/>
      <w:bookmarkStart w:id="21" w:name="_Управление_менеджерами_и"/>
      <w:bookmarkStart w:id="22" w:name="_Пользователи_АТС"/>
      <w:bookmarkStart w:id="23" w:name="_Toc95183227"/>
      <w:bookmarkEnd w:id="20"/>
      <w:bookmarkEnd w:id="21"/>
      <w:bookmarkEnd w:id="22"/>
      <w:r>
        <w:t>Программное обеспечение SA</w:t>
      </w:r>
      <w:bookmarkEnd w:id="23"/>
      <w:r>
        <w:t xml:space="preserve"> </w:t>
      </w:r>
    </w:p>
    <w:p w14:paraId="4CB13515" w14:textId="1F8627E8" w:rsidR="00A21DB1" w:rsidRPr="00056CB3" w:rsidRDefault="00A21DB1" w:rsidP="00A21DB1">
      <w:r>
        <w:t xml:space="preserve">Программное обеспечение </w:t>
      </w:r>
      <w:r w:rsidR="0034023D">
        <w:t>SA</w:t>
      </w:r>
      <w:r w:rsidRPr="00056CB3">
        <w:t xml:space="preserve"> </w:t>
      </w:r>
      <w:r>
        <w:t xml:space="preserve">является ключевым сервером </w:t>
      </w:r>
      <w:r w:rsidR="0034023D">
        <w:t xml:space="preserve">анализа </w:t>
      </w:r>
      <w:proofErr w:type="spellStart"/>
      <w:r w:rsidR="0034023D">
        <w:t>аудил</w:t>
      </w:r>
      <w:proofErr w:type="spellEnd"/>
      <w:r w:rsidR="0034023D">
        <w:t xml:space="preserve"> и текстовых данных</w:t>
      </w:r>
      <w:r>
        <w:t>.</w:t>
      </w:r>
    </w:p>
    <w:p w14:paraId="52C87643" w14:textId="230FBD4A" w:rsidR="00DD4378" w:rsidRDefault="007D0480" w:rsidP="00DD4378">
      <w:pPr>
        <w:pStyle w:val="2"/>
      </w:pPr>
      <w:bookmarkStart w:id="24" w:name="_Toc95183228"/>
      <w:r>
        <w:t>К</w:t>
      </w:r>
      <w:r w:rsidR="00DD4378">
        <w:t>онфигурационный файл</w:t>
      </w:r>
      <w:bookmarkEnd w:id="24"/>
    </w:p>
    <w:p w14:paraId="3105A79C" w14:textId="5651120B" w:rsidR="00BA3EAF" w:rsidRPr="00BA3EAF" w:rsidRDefault="00BA3EAF" w:rsidP="00BA3EAF">
      <w:pPr>
        <w:ind w:left="284"/>
      </w:pPr>
      <w:proofErr w:type="spellStart"/>
      <w:r w:rsidRPr="00BA3EAF">
        <w:t>app_ip</w:t>
      </w:r>
      <w:proofErr w:type="spellEnd"/>
      <w:r w:rsidRPr="00BA3EAF">
        <w:t xml:space="preserve">: # </w:t>
      </w:r>
      <w:proofErr w:type="spellStart"/>
      <w:r w:rsidRPr="00BA3EAF">
        <w:t>App</w:t>
      </w:r>
      <w:proofErr w:type="spellEnd"/>
      <w:r w:rsidRPr="00BA3EAF">
        <w:t xml:space="preserve"> IP </w:t>
      </w:r>
      <w:proofErr w:type="gramStart"/>
      <w:r w:rsidRPr="00BA3EAF">
        <w:t>заполняется</w:t>
      </w:r>
      <w:proofErr w:type="gramEnd"/>
      <w:r w:rsidRPr="00BA3EAF">
        <w:t xml:space="preserve"> только если нет доступа по </w:t>
      </w:r>
      <w:proofErr w:type="spellStart"/>
      <w:r w:rsidRPr="00BA3EAF">
        <w:t>hostname</w:t>
      </w:r>
      <w:proofErr w:type="spellEnd"/>
      <w:r w:rsidRPr="00BA3EAF">
        <w:t xml:space="preserve"> контейнера</w:t>
      </w:r>
      <w:r w:rsidRPr="00BA3EAF">
        <w:br/>
      </w:r>
      <w:proofErr w:type="spellStart"/>
      <w:r w:rsidRPr="00BA3EAF">
        <w:t>app_port</w:t>
      </w:r>
      <w:proofErr w:type="spellEnd"/>
      <w:r w:rsidRPr="00BA3EAF">
        <w:t>: 8980</w:t>
      </w:r>
    </w:p>
    <w:p w14:paraId="07542578" w14:textId="4FF3E19B" w:rsidR="00BA3EAF" w:rsidRPr="003F7C8F" w:rsidRDefault="00BA3EAF" w:rsidP="00BA3EAF">
      <w:pPr>
        <w:ind w:left="284"/>
      </w:pPr>
      <w:proofErr w:type="spellStart"/>
      <w:r w:rsidRPr="00BA3EAF">
        <w:t>app_</w:t>
      </w:r>
      <w:r>
        <w:t>mode</w:t>
      </w:r>
      <w:proofErr w:type="spellEnd"/>
      <w:r w:rsidRPr="00BA3EAF">
        <w:t>: 0 # 0 - режим отладки выключен, 1 - режим отладки включен</w:t>
      </w:r>
      <w:r w:rsidRPr="00BA3EAF">
        <w:br/>
      </w:r>
      <w:proofErr w:type="spellStart"/>
      <w:r>
        <w:t>node</w:t>
      </w:r>
      <w:r w:rsidRPr="00BA3EAF">
        <w:t>_</w:t>
      </w:r>
      <w:r>
        <w:t>name</w:t>
      </w:r>
      <w:proofErr w:type="spellEnd"/>
      <w:r w:rsidRPr="00BA3EAF">
        <w:t xml:space="preserve">: # Уникальное наименование </w:t>
      </w:r>
      <w:proofErr w:type="spellStart"/>
      <w:r w:rsidRPr="00BA3EAF">
        <w:t>ноды</w:t>
      </w:r>
      <w:proofErr w:type="spellEnd"/>
      <w:r w:rsidRPr="00BA3EAF">
        <w:t xml:space="preserve"> SA</w:t>
      </w:r>
      <w:r w:rsidR="003F7C8F" w:rsidRPr="003F7C8F">
        <w:t>,</w:t>
      </w:r>
      <w:r w:rsidR="003F7C8F" w:rsidRPr="00A21DB1">
        <w:t xml:space="preserve"> если не заполнено используется </w:t>
      </w:r>
      <w:proofErr w:type="spellStart"/>
      <w:r w:rsidR="003F7C8F">
        <w:t>hostname</w:t>
      </w:r>
      <w:proofErr w:type="spellEnd"/>
      <w:r w:rsidR="003F7C8F" w:rsidRPr="003F7C8F">
        <w:t xml:space="preserve"> </w:t>
      </w:r>
      <w:r w:rsidR="003F7C8F" w:rsidRPr="00A21DB1">
        <w:t>контейнера</w:t>
      </w:r>
    </w:p>
    <w:p w14:paraId="53E567F2" w14:textId="77777777" w:rsidR="00D16E0F" w:rsidRPr="00A21DB1" w:rsidRDefault="00BA3EAF" w:rsidP="00BA3EAF">
      <w:pPr>
        <w:ind w:left="284"/>
      </w:pPr>
      <w:r w:rsidRPr="00A21DB1">
        <w:rPr>
          <w:i/>
          <w:iCs/>
        </w:rPr>
        <w:t xml:space="preserve"># </w:t>
      </w:r>
      <w:proofErr w:type="spellStart"/>
      <w:r w:rsidRPr="00BA3EAF">
        <w:rPr>
          <w:i/>
          <w:iCs/>
        </w:rPr>
        <w:t>Process</w:t>
      </w:r>
      <w:proofErr w:type="spellEnd"/>
      <w:r w:rsidRPr="00A21DB1">
        <w:rPr>
          <w:i/>
          <w:iCs/>
        </w:rPr>
        <w:t xml:space="preserve"> </w:t>
      </w:r>
      <w:proofErr w:type="spellStart"/>
      <w:r w:rsidRPr="00BA3EAF">
        <w:rPr>
          <w:i/>
          <w:iCs/>
        </w:rPr>
        <w:t>limit</w:t>
      </w:r>
      <w:proofErr w:type="spellEnd"/>
      <w:r w:rsidR="00D16E0F" w:rsidRPr="00A21DB1">
        <w:rPr>
          <w:i/>
          <w:iCs/>
        </w:rPr>
        <w:t xml:space="preserve"> </w:t>
      </w:r>
      <w:r w:rsidR="00D16E0F" w:rsidRPr="00A21DB1">
        <w:t>– количество одновременных потоков анализа</w:t>
      </w:r>
      <w:r w:rsidRPr="00A21DB1">
        <w:rPr>
          <w:i/>
          <w:iCs/>
        </w:rPr>
        <w:br/>
      </w:r>
      <w:proofErr w:type="spellStart"/>
      <w:r w:rsidRPr="00BA3EAF">
        <w:t>process</w:t>
      </w:r>
      <w:r w:rsidRPr="00A21DB1">
        <w:t>_</w:t>
      </w:r>
      <w:r w:rsidRPr="00BA3EAF">
        <w:t>limit</w:t>
      </w:r>
      <w:proofErr w:type="spellEnd"/>
      <w:r w:rsidRPr="00A21DB1">
        <w:t>: 4</w:t>
      </w:r>
    </w:p>
    <w:p w14:paraId="44A2677B" w14:textId="7FF48EC8" w:rsidR="002B04E6" w:rsidRDefault="00D16E0F" w:rsidP="001914FE">
      <w:pPr>
        <w:ind w:left="284"/>
      </w:pPr>
      <w:proofErr w:type="gramStart"/>
      <w:r w:rsidRPr="00A21DB1">
        <w:t xml:space="preserve"># </w:t>
      </w:r>
      <w:proofErr w:type="spellStart"/>
      <w:r w:rsidRPr="00D16E0F">
        <w:t>Multiprocessing</w:t>
      </w:r>
      <w:proofErr w:type="spellEnd"/>
      <w:r w:rsidRPr="00A21DB1">
        <w:t xml:space="preserve"> 0 - </w:t>
      </w:r>
      <w:proofErr w:type="spellStart"/>
      <w:r w:rsidRPr="00D16E0F">
        <w:t>disable</w:t>
      </w:r>
      <w:proofErr w:type="spellEnd"/>
      <w:r w:rsidRPr="00A21DB1">
        <w:t xml:space="preserve">, 1 – </w:t>
      </w:r>
      <w:proofErr w:type="spellStart"/>
      <w:r w:rsidRPr="00D16E0F">
        <w:t>enable</w:t>
      </w:r>
      <w:proofErr w:type="spellEnd"/>
      <w:r w:rsidRPr="00A21DB1">
        <w:t>, обработка каналов аудио записи параллельно</w:t>
      </w:r>
      <w:r w:rsidRPr="00A21DB1">
        <w:br/>
      </w:r>
      <w:proofErr w:type="spellStart"/>
      <w:r w:rsidRPr="00D16E0F">
        <w:t>mpc</w:t>
      </w:r>
      <w:proofErr w:type="spellEnd"/>
      <w:r w:rsidRPr="00A21DB1">
        <w:t>: 0</w:t>
      </w:r>
      <w:r w:rsidRPr="00A21DB1">
        <w:br/>
        <w:t xml:space="preserve"> </w:t>
      </w:r>
      <w:r w:rsidR="00BA3EAF" w:rsidRPr="00A21DB1">
        <w:br/>
      </w:r>
      <w:r w:rsidR="00BA3EAF" w:rsidRPr="00A21DB1">
        <w:rPr>
          <w:i/>
          <w:iCs/>
        </w:rPr>
        <w:t xml:space="preserve"># </w:t>
      </w:r>
      <w:proofErr w:type="spellStart"/>
      <w:r w:rsidR="00BA3EAF" w:rsidRPr="00BA3EAF">
        <w:rPr>
          <w:i/>
          <w:iCs/>
        </w:rPr>
        <w:t>Log</w:t>
      </w:r>
      <w:proofErr w:type="spellEnd"/>
      <w:r w:rsidR="00BA3EAF" w:rsidRPr="00A21DB1">
        <w:rPr>
          <w:i/>
          <w:iCs/>
        </w:rPr>
        <w:t xml:space="preserve"> </w:t>
      </w:r>
      <w:proofErr w:type="spellStart"/>
      <w:r w:rsidR="00BA3EAF" w:rsidRPr="00BA3EAF">
        <w:rPr>
          <w:i/>
          <w:iCs/>
        </w:rPr>
        <w:t>file</w:t>
      </w:r>
      <w:proofErr w:type="spellEnd"/>
      <w:r w:rsidRPr="00A21DB1">
        <w:rPr>
          <w:i/>
          <w:iCs/>
        </w:rPr>
        <w:t xml:space="preserve"> – путь </w:t>
      </w:r>
      <w:r w:rsidR="00A55A33" w:rsidRPr="00A21DB1">
        <w:rPr>
          <w:i/>
          <w:iCs/>
        </w:rPr>
        <w:t>к</w:t>
      </w:r>
      <w:r w:rsidRPr="00A21DB1">
        <w:rPr>
          <w:i/>
          <w:iCs/>
        </w:rPr>
        <w:t xml:space="preserve"> лог файлу</w:t>
      </w:r>
      <w:r w:rsidR="00BA3EAF" w:rsidRPr="00A21DB1">
        <w:rPr>
          <w:i/>
          <w:iCs/>
        </w:rPr>
        <w:br/>
      </w:r>
      <w:proofErr w:type="spellStart"/>
      <w:r w:rsidR="00BA3EAF" w:rsidRPr="00BA3EAF">
        <w:t>log</w:t>
      </w:r>
      <w:r w:rsidR="00BA3EAF" w:rsidRPr="00A21DB1">
        <w:t>_</w:t>
      </w:r>
      <w:r w:rsidR="00BA3EAF" w:rsidRPr="00BA3EAF">
        <w:t>file</w:t>
      </w:r>
      <w:proofErr w:type="spellEnd"/>
      <w:r w:rsidR="00BA3EAF" w:rsidRPr="00A21DB1">
        <w:t xml:space="preserve">: </w:t>
      </w:r>
      <w:proofErr w:type="spellStart"/>
      <w:r w:rsidR="00BA3EAF" w:rsidRPr="00BA3EAF">
        <w:t>log</w:t>
      </w:r>
      <w:proofErr w:type="spellEnd"/>
      <w:r w:rsidR="00BA3EAF" w:rsidRPr="00A21DB1">
        <w:t>/</w:t>
      </w:r>
      <w:r w:rsidR="00BA3EAF" w:rsidRPr="00BA3EAF">
        <w:t>speech</w:t>
      </w:r>
      <w:r w:rsidR="00BA3EAF" w:rsidRPr="00A21DB1">
        <w:t>_</w:t>
      </w:r>
      <w:r w:rsidR="00BA3EAF" w:rsidRPr="00BA3EAF">
        <w:t>api</w:t>
      </w:r>
      <w:r w:rsidR="00BA3EAF" w:rsidRPr="00A21DB1">
        <w:t>.</w:t>
      </w:r>
      <w:r w:rsidR="00BA3EAF" w:rsidRPr="00BA3EAF">
        <w:t>log</w:t>
      </w:r>
      <w:r w:rsidR="00BA3EAF" w:rsidRPr="00A21DB1">
        <w:br/>
      </w:r>
      <w:r w:rsidR="00BA3EAF" w:rsidRPr="00A21DB1">
        <w:br/>
      </w:r>
      <w:r w:rsidR="00BA3EAF" w:rsidRPr="00A21DB1">
        <w:rPr>
          <w:i/>
          <w:iCs/>
        </w:rPr>
        <w:t>#</w:t>
      </w:r>
      <w:proofErr w:type="spellStart"/>
      <w:r w:rsidR="00BA3EAF" w:rsidRPr="00BA3EAF">
        <w:rPr>
          <w:i/>
          <w:iCs/>
        </w:rPr>
        <w:t>storage</w:t>
      </w:r>
      <w:proofErr w:type="spellEnd"/>
      <w:r w:rsidR="00BA3EAF" w:rsidRPr="00A21DB1">
        <w:rPr>
          <w:i/>
          <w:iCs/>
        </w:rPr>
        <w:t xml:space="preserve"> </w:t>
      </w:r>
      <w:proofErr w:type="spellStart"/>
      <w:r w:rsidR="00BA3EAF" w:rsidRPr="00BA3EAF">
        <w:rPr>
          <w:i/>
          <w:iCs/>
        </w:rPr>
        <w:t>path</w:t>
      </w:r>
      <w:proofErr w:type="spellEnd"/>
      <w:r w:rsidRPr="00A21DB1">
        <w:rPr>
          <w:i/>
          <w:iCs/>
        </w:rPr>
        <w:t xml:space="preserve"> </w:t>
      </w:r>
      <w:r w:rsidR="00125BF4" w:rsidRPr="00A21DB1">
        <w:rPr>
          <w:i/>
          <w:iCs/>
        </w:rPr>
        <w:t>внутренний путь хранения временных файлов</w:t>
      </w:r>
      <w:r w:rsidR="00BA3EAF" w:rsidRPr="00A21DB1">
        <w:rPr>
          <w:i/>
          <w:iCs/>
        </w:rPr>
        <w:br/>
      </w:r>
      <w:proofErr w:type="spellStart"/>
      <w:r w:rsidR="00BA3EAF" w:rsidRPr="00BA3EAF">
        <w:t>storage</w:t>
      </w:r>
      <w:proofErr w:type="spellEnd"/>
      <w:r w:rsidR="00BA3EAF" w:rsidRPr="00A21DB1">
        <w:t xml:space="preserve">: </w:t>
      </w:r>
      <w:proofErr w:type="spellStart"/>
      <w:r w:rsidR="00BA3EAF" w:rsidRPr="00BA3EAF">
        <w:t>storage</w:t>
      </w:r>
      <w:proofErr w:type="spellEnd"/>
      <w:r w:rsidR="00BA3EAF" w:rsidRPr="00A21DB1">
        <w:br/>
      </w:r>
      <w:r w:rsidR="00BA3EAF" w:rsidRPr="00A21DB1">
        <w:rPr>
          <w:i/>
          <w:iCs/>
        </w:rPr>
        <w:br/>
      </w:r>
      <w:proofErr w:type="spellStart"/>
      <w:r w:rsidR="00BA3EAF" w:rsidRPr="00BA3EAF">
        <w:t>minio</w:t>
      </w:r>
      <w:r w:rsidR="00BA3EAF" w:rsidRPr="00A21DB1">
        <w:t>_</w:t>
      </w:r>
      <w:r w:rsidR="00BA3EAF" w:rsidRPr="00BA3EAF">
        <w:t>host</w:t>
      </w:r>
      <w:proofErr w:type="spellEnd"/>
      <w:r w:rsidR="00BA3EAF" w:rsidRPr="00A21DB1">
        <w:t xml:space="preserve">: </w:t>
      </w:r>
      <w:r w:rsidR="00D82EF5">
        <w:t>minio</w:t>
      </w:r>
      <w:r w:rsidR="00BA3EAF" w:rsidRPr="00A21DB1">
        <w:t>:9000</w:t>
      </w:r>
      <w:r w:rsidR="00BA3EAF" w:rsidRPr="00A21DB1">
        <w:br/>
      </w:r>
      <w:proofErr w:type="spellStart"/>
      <w:r w:rsidR="00BA3EAF" w:rsidRPr="00BA3EAF">
        <w:t>minio</w:t>
      </w:r>
      <w:r w:rsidR="00BA3EAF" w:rsidRPr="00A21DB1">
        <w:t>_</w:t>
      </w:r>
      <w:r w:rsidR="00BA3EAF" w:rsidRPr="00BA3EAF">
        <w:t>access</w:t>
      </w:r>
      <w:r w:rsidR="00BA3EAF" w:rsidRPr="00A21DB1">
        <w:t>_</w:t>
      </w:r>
      <w:r w:rsidR="00BA3EAF" w:rsidRPr="00BA3EAF">
        <w:t>key</w:t>
      </w:r>
      <w:proofErr w:type="spellEnd"/>
      <w:r w:rsidR="00BA3EAF" w:rsidRPr="00A21DB1">
        <w:t xml:space="preserve">: </w:t>
      </w:r>
      <w:r w:rsidR="00BA3EAF" w:rsidRPr="00BA3EAF">
        <w:t>hd</w:t>
      </w:r>
      <w:r w:rsidR="00BA3EAF" w:rsidRPr="00A21DB1">
        <w:t>78347</w:t>
      </w:r>
      <w:r w:rsidR="00BA3EAF" w:rsidRPr="00BA3EAF">
        <w:t>gdncw</w:t>
      </w:r>
      <w:r w:rsidR="00BA3EAF" w:rsidRPr="00A21DB1">
        <w:t>09823</w:t>
      </w:r>
      <w:r w:rsidR="00BA3EAF" w:rsidRPr="00BA3EAF">
        <w:t>hd</w:t>
      </w:r>
      <w:r w:rsidR="00BA3EAF" w:rsidRPr="00A21DB1">
        <w:t>2</w:t>
      </w:r>
      <w:r w:rsidR="00BA3EAF" w:rsidRPr="00BA3EAF">
        <w:t>x</w:t>
      </w:r>
      <w:r w:rsidR="00BA3EAF" w:rsidRPr="00A21DB1">
        <w:t>5134</w:t>
      </w:r>
      <w:r w:rsidR="00BA3EAF" w:rsidRPr="00A21DB1">
        <w:br/>
      </w:r>
      <w:proofErr w:type="spellStart"/>
      <w:r w:rsidR="00BA3EAF" w:rsidRPr="00BA3EAF">
        <w:t>minio</w:t>
      </w:r>
      <w:r w:rsidR="00BA3EAF" w:rsidRPr="00A21DB1">
        <w:t>_</w:t>
      </w:r>
      <w:r w:rsidR="00BA3EAF" w:rsidRPr="00BA3EAF">
        <w:t>secret</w:t>
      </w:r>
      <w:r w:rsidR="00BA3EAF" w:rsidRPr="00A21DB1">
        <w:t>_</w:t>
      </w:r>
      <w:r w:rsidR="00BA3EAF" w:rsidRPr="00BA3EAF">
        <w:t>key</w:t>
      </w:r>
      <w:proofErr w:type="spellEnd"/>
      <w:r w:rsidR="00BA3EAF" w:rsidRPr="00A21DB1">
        <w:t xml:space="preserve">: </w:t>
      </w:r>
      <w:r w:rsidR="00BA3EAF" w:rsidRPr="00BA3EAF">
        <w:t>xm</w:t>
      </w:r>
      <w:r w:rsidR="00BA3EAF" w:rsidRPr="00A21DB1">
        <w:t>34</w:t>
      </w:r>
      <w:r w:rsidR="00BA3EAF" w:rsidRPr="00BA3EAF">
        <w:t>gaxkfgaw</w:t>
      </w:r>
      <w:r w:rsidR="00BA3EAF" w:rsidRPr="00A21DB1">
        <w:t>8</w:t>
      </w:r>
      <w:r w:rsidR="00BA3EAF" w:rsidRPr="00BA3EAF">
        <w:t>m</w:t>
      </w:r>
      <w:r w:rsidR="00BA3EAF" w:rsidRPr="00A21DB1">
        <w:t>232</w:t>
      </w:r>
      <w:r w:rsidR="00BA3EAF" w:rsidRPr="00BA3EAF">
        <w:t>x</w:t>
      </w:r>
      <w:r w:rsidR="00BA3EAF" w:rsidRPr="00A21DB1">
        <w:t>3</w:t>
      </w:r>
      <w:r w:rsidR="00BA3EAF" w:rsidRPr="00BA3EAF">
        <w:t>rmh</w:t>
      </w:r>
      <w:r w:rsidR="00BA3EAF" w:rsidRPr="00A21DB1">
        <w:t>8</w:t>
      </w:r>
      <w:r w:rsidR="00BA3EAF" w:rsidRPr="00BA3EAF">
        <w:t>f</w:t>
      </w:r>
      <w:r w:rsidR="00BA3EAF" w:rsidRPr="00A21DB1">
        <w:t>9</w:t>
      </w:r>
      <w:r w:rsidR="00BA3EAF" w:rsidRPr="00BA3EAF">
        <w:t>f</w:t>
      </w:r>
      <w:r w:rsidR="00BA3EAF" w:rsidRPr="00A21DB1">
        <w:br/>
      </w:r>
      <w:proofErr w:type="spellStart"/>
      <w:r w:rsidR="00BA3EAF" w:rsidRPr="00BA3EAF">
        <w:t>minio</w:t>
      </w:r>
      <w:r w:rsidR="00BA3EAF" w:rsidRPr="00A21DB1">
        <w:t>_</w:t>
      </w:r>
      <w:r w:rsidR="00BA3EAF" w:rsidRPr="00BA3EAF">
        <w:t>files</w:t>
      </w:r>
      <w:r w:rsidR="00BA3EAF" w:rsidRPr="00A21DB1">
        <w:t>_</w:t>
      </w:r>
      <w:r w:rsidR="00BA3EAF" w:rsidRPr="00BA3EAF">
        <w:t>bucket</w:t>
      </w:r>
      <w:proofErr w:type="spellEnd"/>
      <w:r w:rsidR="00BA3EAF" w:rsidRPr="00A21DB1">
        <w:t xml:space="preserve">: </w:t>
      </w:r>
      <w:proofErr w:type="spellStart"/>
      <w:r w:rsidR="00BA3EAF" w:rsidRPr="00BA3EAF">
        <w:t>speech</w:t>
      </w:r>
      <w:r w:rsidR="00BA3EAF" w:rsidRPr="00A21DB1">
        <w:t>-</w:t>
      </w:r>
      <w:r w:rsidR="00BA3EAF" w:rsidRPr="00BA3EAF">
        <w:t>files</w:t>
      </w:r>
      <w:proofErr w:type="spellEnd"/>
      <w:r w:rsidR="00BA3EAF" w:rsidRPr="00A21DB1">
        <w:br/>
      </w:r>
      <w:proofErr w:type="spellStart"/>
      <w:r w:rsidR="00BA3EAF" w:rsidRPr="00BA3EAF">
        <w:t>minio</w:t>
      </w:r>
      <w:r w:rsidR="00BA3EAF" w:rsidRPr="00A21DB1">
        <w:t>_</w:t>
      </w:r>
      <w:r w:rsidR="00BA3EAF" w:rsidRPr="00BA3EAF">
        <w:t>temp</w:t>
      </w:r>
      <w:r w:rsidR="00BA3EAF" w:rsidRPr="00A21DB1">
        <w:t>_</w:t>
      </w:r>
      <w:r w:rsidR="00BA3EAF" w:rsidRPr="00BA3EAF">
        <w:t>files</w:t>
      </w:r>
      <w:r w:rsidR="00BA3EAF" w:rsidRPr="00A21DB1">
        <w:t>_</w:t>
      </w:r>
      <w:r w:rsidR="00BA3EAF" w:rsidRPr="00BA3EAF">
        <w:t>bucket</w:t>
      </w:r>
      <w:proofErr w:type="spellEnd"/>
      <w:r w:rsidR="00BA3EAF" w:rsidRPr="00A21DB1">
        <w:t xml:space="preserve">: </w:t>
      </w:r>
      <w:proofErr w:type="spellStart"/>
      <w:r w:rsidR="00BA3EAF" w:rsidRPr="00BA3EAF">
        <w:t>temp</w:t>
      </w:r>
      <w:r w:rsidR="00BA3EAF" w:rsidRPr="00A21DB1">
        <w:t>-</w:t>
      </w:r>
      <w:r w:rsidR="00BA3EAF" w:rsidRPr="00BA3EAF">
        <w:t>files</w:t>
      </w:r>
      <w:proofErr w:type="spellEnd"/>
      <w:r w:rsidR="00BA3EAF" w:rsidRPr="00A21DB1">
        <w:br/>
      </w:r>
      <w:proofErr w:type="spellStart"/>
      <w:r w:rsidR="00BA3EAF" w:rsidRPr="00BA3EAF">
        <w:t>minio</w:t>
      </w:r>
      <w:r w:rsidR="00BA3EAF" w:rsidRPr="00A21DB1">
        <w:t>_</w:t>
      </w:r>
      <w:r w:rsidR="00BA3EAF" w:rsidRPr="00BA3EAF">
        <w:t>web</w:t>
      </w:r>
      <w:r w:rsidR="00BA3EAF" w:rsidRPr="00A21DB1">
        <w:t>_</w:t>
      </w:r>
      <w:r w:rsidR="00BA3EAF" w:rsidRPr="00BA3EAF">
        <w:t>files</w:t>
      </w:r>
      <w:proofErr w:type="spellEnd"/>
      <w:r w:rsidR="00BA3EAF" w:rsidRPr="00A21DB1">
        <w:t xml:space="preserve">: </w:t>
      </w:r>
      <w:proofErr w:type="spellStart"/>
      <w:r w:rsidR="00BA3EAF" w:rsidRPr="00BA3EAF">
        <w:t>web</w:t>
      </w:r>
      <w:proofErr w:type="spellEnd"/>
      <w:r w:rsidR="00BA3EAF" w:rsidRPr="00A21DB1">
        <w:br/>
      </w:r>
      <w:r w:rsidR="00BA3EAF" w:rsidRPr="00A21DB1">
        <w:br/>
      </w:r>
      <w:r w:rsidR="00BA3EAF" w:rsidRPr="00A21DB1">
        <w:rPr>
          <w:i/>
          <w:iCs/>
        </w:rPr>
        <w:lastRenderedPageBreak/>
        <w:t xml:space="preserve"># </w:t>
      </w:r>
      <w:proofErr w:type="spellStart"/>
      <w:r w:rsidR="00BA3EAF" w:rsidRPr="00BA3EAF">
        <w:rPr>
          <w:i/>
          <w:iCs/>
        </w:rPr>
        <w:t>temp</w:t>
      </w:r>
      <w:proofErr w:type="spellEnd"/>
      <w:r w:rsidR="00BA3EAF" w:rsidRPr="00A21DB1">
        <w:rPr>
          <w:i/>
          <w:iCs/>
        </w:rPr>
        <w:t xml:space="preserve"> </w:t>
      </w:r>
      <w:proofErr w:type="spellStart"/>
      <w:r w:rsidR="00BA3EAF" w:rsidRPr="00BA3EAF">
        <w:rPr>
          <w:i/>
          <w:iCs/>
        </w:rPr>
        <w:t>folders</w:t>
      </w:r>
      <w:proofErr w:type="spellEnd"/>
      <w:proofErr w:type="gramEnd"/>
      <w:r w:rsidR="00BA3EAF" w:rsidRPr="00A21DB1">
        <w:rPr>
          <w:i/>
          <w:iCs/>
        </w:rPr>
        <w:br/>
      </w:r>
      <w:proofErr w:type="spellStart"/>
      <w:r w:rsidR="00BA3EAF" w:rsidRPr="00BA3EAF">
        <w:t>temp</w:t>
      </w:r>
      <w:r w:rsidR="00BA3EAF" w:rsidRPr="00A21DB1">
        <w:t>_</w:t>
      </w:r>
      <w:r w:rsidR="00BA3EAF" w:rsidRPr="00BA3EAF">
        <w:t>folder</w:t>
      </w:r>
      <w:proofErr w:type="spellEnd"/>
      <w:r w:rsidR="00BA3EAF" w:rsidRPr="00A21DB1">
        <w:t xml:space="preserve">: </w:t>
      </w:r>
      <w:proofErr w:type="spellStart"/>
      <w:r w:rsidR="00BA3EAF" w:rsidRPr="00BA3EAF">
        <w:t>temp</w:t>
      </w:r>
      <w:proofErr w:type="spellEnd"/>
      <w:r w:rsidR="00BA3EAF" w:rsidRPr="00A21DB1">
        <w:br/>
      </w:r>
      <w:r w:rsidR="00BA3EAF" w:rsidRPr="00A21DB1">
        <w:br/>
      </w:r>
      <w:r w:rsidR="00BA3EAF" w:rsidRPr="00A21DB1">
        <w:rPr>
          <w:i/>
          <w:iCs/>
        </w:rPr>
        <w:t xml:space="preserve"># </w:t>
      </w:r>
      <w:proofErr w:type="spellStart"/>
      <w:r w:rsidR="00BA3EAF" w:rsidRPr="00BA3EAF">
        <w:rPr>
          <w:i/>
          <w:iCs/>
        </w:rPr>
        <w:t>wave</w:t>
      </w:r>
      <w:proofErr w:type="spellEnd"/>
      <w:r w:rsidR="00BA3EAF" w:rsidRPr="00A21DB1">
        <w:rPr>
          <w:i/>
          <w:iCs/>
        </w:rPr>
        <w:t xml:space="preserve"> </w:t>
      </w:r>
      <w:proofErr w:type="spellStart"/>
      <w:r w:rsidR="00BA3EAF" w:rsidRPr="00BA3EAF">
        <w:rPr>
          <w:i/>
          <w:iCs/>
        </w:rPr>
        <w:t>audio</w:t>
      </w:r>
      <w:proofErr w:type="spellEnd"/>
      <w:r w:rsidR="00BA3EAF" w:rsidRPr="00A21DB1">
        <w:rPr>
          <w:i/>
          <w:iCs/>
        </w:rPr>
        <w:t xml:space="preserve"> </w:t>
      </w:r>
      <w:proofErr w:type="spellStart"/>
      <w:r w:rsidR="00BA3EAF" w:rsidRPr="00BA3EAF">
        <w:rPr>
          <w:i/>
          <w:iCs/>
        </w:rPr>
        <w:t>form</w:t>
      </w:r>
      <w:proofErr w:type="spellEnd"/>
      <w:r w:rsidR="00BA3EAF" w:rsidRPr="00A21DB1">
        <w:rPr>
          <w:i/>
          <w:iCs/>
        </w:rPr>
        <w:t xml:space="preserve"> </w:t>
      </w:r>
      <w:proofErr w:type="spellStart"/>
      <w:r w:rsidR="00BA3EAF" w:rsidRPr="00BA3EAF">
        <w:rPr>
          <w:i/>
          <w:iCs/>
        </w:rPr>
        <w:t>path</w:t>
      </w:r>
      <w:proofErr w:type="spellEnd"/>
      <w:r w:rsidR="00BA3EAF" w:rsidRPr="00A21DB1">
        <w:rPr>
          <w:i/>
          <w:iCs/>
        </w:rPr>
        <w:br/>
      </w:r>
      <w:proofErr w:type="spellStart"/>
      <w:r w:rsidR="00BA3EAF" w:rsidRPr="00BA3EAF">
        <w:t>audioform</w:t>
      </w:r>
      <w:proofErr w:type="spellEnd"/>
      <w:r w:rsidR="00BA3EAF" w:rsidRPr="00A21DB1">
        <w:t xml:space="preserve">: </w:t>
      </w:r>
      <w:r w:rsidR="00D82EF5" w:rsidRPr="00A21DB1">
        <w:t>/</w:t>
      </w:r>
      <w:proofErr w:type="spellStart"/>
      <w:r w:rsidR="00D82EF5" w:rsidRPr="00D82EF5">
        <w:t>usr</w:t>
      </w:r>
      <w:proofErr w:type="spellEnd"/>
      <w:r w:rsidR="00D82EF5" w:rsidRPr="00A21DB1">
        <w:t>/</w:t>
      </w:r>
      <w:proofErr w:type="spellStart"/>
      <w:r w:rsidR="00D82EF5" w:rsidRPr="00D82EF5">
        <w:t>bin</w:t>
      </w:r>
      <w:proofErr w:type="spellEnd"/>
      <w:r w:rsidR="00D82EF5" w:rsidRPr="00A21DB1">
        <w:t>/</w:t>
      </w:r>
      <w:proofErr w:type="spellStart"/>
      <w:r w:rsidR="00D82EF5" w:rsidRPr="00D82EF5">
        <w:t>audiowaveform</w:t>
      </w:r>
      <w:proofErr w:type="spellEnd"/>
      <w:r w:rsidR="00D82EF5" w:rsidRPr="00A21DB1">
        <w:t xml:space="preserve"> – генератор аудио волны для </w:t>
      </w:r>
      <w:proofErr w:type="spellStart"/>
      <w:r w:rsidR="00D82EF5">
        <w:t>web</w:t>
      </w:r>
      <w:proofErr w:type="spellEnd"/>
      <w:r w:rsidR="00D82EF5" w:rsidRPr="00A21DB1">
        <w:t xml:space="preserve"> приложений</w:t>
      </w:r>
      <w:r w:rsidR="00BA3EAF" w:rsidRPr="00A21DB1">
        <w:br/>
      </w:r>
      <w:r w:rsidR="00BA3EAF" w:rsidRPr="00A21DB1">
        <w:br/>
      </w:r>
      <w:r w:rsidR="00BA3EAF" w:rsidRPr="00A21DB1">
        <w:rPr>
          <w:i/>
          <w:iCs/>
        </w:rPr>
        <w:t xml:space="preserve"># </w:t>
      </w:r>
      <w:proofErr w:type="spellStart"/>
      <w:r w:rsidR="00BA3EAF" w:rsidRPr="00BA3EAF">
        <w:rPr>
          <w:i/>
          <w:iCs/>
        </w:rPr>
        <w:t>emotion</w:t>
      </w:r>
      <w:r w:rsidR="00BA3EAF" w:rsidRPr="00A21DB1">
        <w:rPr>
          <w:i/>
          <w:iCs/>
        </w:rPr>
        <w:t>_</w:t>
      </w:r>
      <w:r w:rsidR="00BA3EAF" w:rsidRPr="00BA3EAF">
        <w:rPr>
          <w:i/>
          <w:iCs/>
        </w:rPr>
        <w:t>detection</w:t>
      </w:r>
      <w:proofErr w:type="spellEnd"/>
      <w:r w:rsidR="00BA3EAF" w:rsidRPr="00A21DB1">
        <w:rPr>
          <w:i/>
          <w:iCs/>
        </w:rPr>
        <w:t xml:space="preserve"> </w:t>
      </w:r>
      <w:proofErr w:type="spellStart"/>
      <w:r w:rsidR="00BA3EAF" w:rsidRPr="00BA3EAF">
        <w:rPr>
          <w:i/>
          <w:iCs/>
        </w:rPr>
        <w:t>model</w:t>
      </w:r>
      <w:proofErr w:type="spellEnd"/>
      <w:r w:rsidR="00D82EF5" w:rsidRPr="00A21DB1">
        <w:rPr>
          <w:i/>
          <w:iCs/>
        </w:rPr>
        <w:t xml:space="preserve"> – модель определения эмоций</w:t>
      </w:r>
      <w:r w:rsidR="00BA3EAF" w:rsidRPr="00A21DB1">
        <w:rPr>
          <w:i/>
          <w:iCs/>
        </w:rPr>
        <w:br/>
      </w:r>
      <w:proofErr w:type="spellStart"/>
      <w:r w:rsidR="00BA3EAF" w:rsidRPr="00BA3EAF">
        <w:t>em</w:t>
      </w:r>
      <w:r w:rsidR="00BA3EAF" w:rsidRPr="00A21DB1">
        <w:t>_</w:t>
      </w:r>
      <w:r w:rsidR="00BA3EAF" w:rsidRPr="00BA3EAF">
        <w:t>model</w:t>
      </w:r>
      <w:proofErr w:type="spellEnd"/>
      <w:r w:rsidR="00BA3EAF" w:rsidRPr="00A21DB1">
        <w:t xml:space="preserve">: </w:t>
      </w:r>
      <w:r w:rsidR="00BA3EAF" w:rsidRPr="00BA3EAF">
        <w:t>classifier</w:t>
      </w:r>
      <w:r w:rsidR="00BA3EAF" w:rsidRPr="00A21DB1">
        <w:t>4.</w:t>
      </w:r>
      <w:r w:rsidR="00BA3EAF" w:rsidRPr="00BA3EAF">
        <w:t>gmm</w:t>
      </w:r>
      <w:r w:rsidR="00BA3EAF" w:rsidRPr="00A21DB1">
        <w:rPr>
          <w:i/>
          <w:iCs/>
        </w:rPr>
        <w:br/>
      </w:r>
      <w:r w:rsidR="00BA3EAF" w:rsidRPr="00A21DB1">
        <w:rPr>
          <w:i/>
          <w:iCs/>
        </w:rPr>
        <w:br/>
      </w:r>
      <w:proofErr w:type="spellStart"/>
      <w:r w:rsidR="00BA3EAF" w:rsidRPr="00BA3EAF">
        <w:t>vocab</w:t>
      </w:r>
      <w:r w:rsidR="00BA3EAF" w:rsidRPr="00A21DB1">
        <w:t>_</w:t>
      </w:r>
      <w:r w:rsidR="00BA3EAF" w:rsidRPr="00BA3EAF">
        <w:t>synon</w:t>
      </w:r>
      <w:proofErr w:type="spellEnd"/>
      <w:r w:rsidR="00BA3EAF" w:rsidRPr="00A21DB1">
        <w:t xml:space="preserve">: </w:t>
      </w:r>
      <w:r w:rsidR="00BA3EAF" w:rsidRPr="00BA3EAF">
        <w:t>synonyms</w:t>
      </w:r>
      <w:r w:rsidR="00BA3EAF" w:rsidRPr="00A21DB1">
        <w:t>_</w:t>
      </w:r>
      <w:r w:rsidR="00BA3EAF" w:rsidRPr="00BA3EAF">
        <w:t>only</w:t>
      </w:r>
      <w:r w:rsidR="00BA3EAF" w:rsidRPr="00A21DB1">
        <w:t>_</w:t>
      </w:r>
      <w:r w:rsidR="00BA3EAF" w:rsidRPr="00BA3EAF">
        <w:t>adjective</w:t>
      </w:r>
      <w:r w:rsidR="00BA3EAF" w:rsidRPr="00A21DB1">
        <w:t>.</w:t>
      </w:r>
      <w:r w:rsidR="00BA3EAF" w:rsidRPr="00BA3EAF">
        <w:t>txt</w:t>
      </w:r>
      <w:r w:rsidR="00160716" w:rsidRPr="00A21DB1">
        <w:t xml:space="preserve"> – указание на файл разметки словаря синонимов</w:t>
      </w:r>
    </w:p>
    <w:p w14:paraId="64167F32" w14:textId="31CB7A83" w:rsidR="00A21DB1" w:rsidRDefault="00A21DB1" w:rsidP="001914FE">
      <w:pPr>
        <w:ind w:left="284"/>
      </w:pPr>
    </w:p>
    <w:p w14:paraId="0FB5FF37" w14:textId="37532E4E" w:rsidR="00732D3D" w:rsidRPr="00323EC6" w:rsidRDefault="00732D3D" w:rsidP="00732D3D">
      <w:pPr>
        <w:ind w:left="284"/>
      </w:pPr>
      <w:r w:rsidRPr="00323EC6">
        <w:t xml:space="preserve"># </w:t>
      </w:r>
      <w:r w:rsidRPr="00732D3D">
        <w:rPr>
          <w:lang w:val="en-US"/>
        </w:rPr>
        <w:t>Set</w:t>
      </w:r>
      <w:r w:rsidRPr="00323EC6">
        <w:t xml:space="preserve"> </w:t>
      </w:r>
      <w:proofErr w:type="spellStart"/>
      <w:r w:rsidRPr="00732D3D">
        <w:rPr>
          <w:lang w:val="en-US"/>
        </w:rPr>
        <w:t>eng</w:t>
      </w:r>
      <w:proofErr w:type="spellEnd"/>
      <w:r w:rsidRPr="00323EC6">
        <w:t xml:space="preserve"> </w:t>
      </w:r>
      <w:r w:rsidRPr="00732D3D">
        <w:rPr>
          <w:lang w:val="en-US"/>
        </w:rPr>
        <w:t>version</w:t>
      </w:r>
      <w:r w:rsidRPr="00323EC6">
        <w:t xml:space="preserve"> 1 - </w:t>
      </w:r>
      <w:r w:rsidRPr="00732D3D">
        <w:rPr>
          <w:lang w:val="en-US"/>
        </w:rPr>
        <w:t>enable</w:t>
      </w:r>
      <w:r w:rsidRPr="00323EC6">
        <w:t xml:space="preserve">, 0 – </w:t>
      </w:r>
      <w:r w:rsidRPr="00732D3D">
        <w:rPr>
          <w:lang w:val="en-US"/>
        </w:rPr>
        <w:t>disable</w:t>
      </w:r>
    </w:p>
    <w:p w14:paraId="540CA96F" w14:textId="06C1934A" w:rsidR="00732D3D" w:rsidRPr="00732D3D" w:rsidRDefault="00732D3D" w:rsidP="00732D3D">
      <w:pPr>
        <w:ind w:left="284"/>
      </w:pPr>
      <w:proofErr w:type="spellStart"/>
      <w:r w:rsidRPr="00732D3D">
        <w:rPr>
          <w:lang w:val="en-US"/>
        </w:rPr>
        <w:t>eng</w:t>
      </w:r>
      <w:proofErr w:type="spellEnd"/>
      <w:r w:rsidRPr="00732D3D">
        <w:t>_</w:t>
      </w:r>
      <w:proofErr w:type="spellStart"/>
      <w:r w:rsidRPr="00732D3D">
        <w:rPr>
          <w:lang w:val="en-US"/>
        </w:rPr>
        <w:t>asr</w:t>
      </w:r>
      <w:proofErr w:type="spellEnd"/>
      <w:r w:rsidRPr="00732D3D">
        <w:t>: 0</w:t>
      </w:r>
      <w:r>
        <w:t xml:space="preserve"> – указание на включение англоязычную версию (1 – </w:t>
      </w:r>
      <w:proofErr w:type="spellStart"/>
      <w:r>
        <w:t>вкл</w:t>
      </w:r>
      <w:proofErr w:type="spellEnd"/>
      <w:r>
        <w:t xml:space="preserve">, 0 - </w:t>
      </w:r>
      <w:proofErr w:type="spellStart"/>
      <w:r>
        <w:t>выкл</w:t>
      </w:r>
      <w:proofErr w:type="spellEnd"/>
      <w:r>
        <w:t>), требуется наличие модели.</w:t>
      </w:r>
    </w:p>
    <w:p w14:paraId="04CCF9F8" w14:textId="77777777" w:rsidR="00732D3D" w:rsidRPr="00732D3D" w:rsidRDefault="00732D3D" w:rsidP="00732D3D">
      <w:pPr>
        <w:ind w:left="284"/>
      </w:pPr>
    </w:p>
    <w:p w14:paraId="469E4F1F" w14:textId="77777777" w:rsidR="00732D3D" w:rsidRPr="00732D3D" w:rsidRDefault="00732D3D" w:rsidP="00732D3D">
      <w:pPr>
        <w:ind w:left="284"/>
        <w:rPr>
          <w:lang w:val="en-US"/>
        </w:rPr>
      </w:pPr>
      <w:r w:rsidRPr="00732D3D">
        <w:rPr>
          <w:lang w:val="en-US"/>
        </w:rPr>
        <w:t xml:space="preserve"># </w:t>
      </w:r>
      <w:proofErr w:type="gramStart"/>
      <w:r w:rsidRPr="00732D3D">
        <w:rPr>
          <w:lang w:val="en-US"/>
        </w:rPr>
        <w:t>Save</w:t>
      </w:r>
      <w:proofErr w:type="gramEnd"/>
      <w:r w:rsidRPr="00732D3D">
        <w:rPr>
          <w:lang w:val="en-US"/>
        </w:rPr>
        <w:t xml:space="preserve"> export file format. </w:t>
      </w:r>
      <w:proofErr w:type="gramStart"/>
      <w:r w:rsidRPr="00732D3D">
        <w:rPr>
          <w:lang w:val="en-US"/>
        </w:rPr>
        <w:t>wav/mp3</w:t>
      </w:r>
      <w:proofErr w:type="gramEnd"/>
    </w:p>
    <w:p w14:paraId="424E42A9" w14:textId="35787A65" w:rsidR="00732D3D" w:rsidRPr="00732D3D" w:rsidRDefault="00732D3D" w:rsidP="00732D3D">
      <w:pPr>
        <w:ind w:left="284"/>
      </w:pPr>
      <w:r w:rsidRPr="00732D3D">
        <w:rPr>
          <w:lang w:val="en-US"/>
        </w:rPr>
        <w:t>file</w:t>
      </w:r>
      <w:r w:rsidRPr="00732D3D">
        <w:t>_</w:t>
      </w:r>
      <w:r w:rsidRPr="00732D3D">
        <w:rPr>
          <w:lang w:val="en-US"/>
        </w:rPr>
        <w:t>format</w:t>
      </w:r>
      <w:r w:rsidRPr="00732D3D">
        <w:t xml:space="preserve">: </w:t>
      </w:r>
      <w:proofErr w:type="spellStart"/>
      <w:r w:rsidRPr="00732D3D">
        <w:rPr>
          <w:lang w:val="en-US"/>
        </w:rPr>
        <w:t>mp</w:t>
      </w:r>
      <w:proofErr w:type="spellEnd"/>
      <w:r w:rsidRPr="00732D3D">
        <w:t xml:space="preserve">3 – </w:t>
      </w:r>
      <w:r>
        <w:t>формат</w:t>
      </w:r>
      <w:r w:rsidRPr="00732D3D">
        <w:t xml:space="preserve"> </w:t>
      </w:r>
      <w:r>
        <w:t>сохранения файлов</w:t>
      </w:r>
    </w:p>
    <w:p w14:paraId="4F602489" w14:textId="77777777" w:rsidR="00732D3D" w:rsidRPr="00732D3D" w:rsidRDefault="00732D3D" w:rsidP="00732D3D">
      <w:pPr>
        <w:ind w:left="284"/>
      </w:pPr>
    </w:p>
    <w:p w14:paraId="36667F20" w14:textId="77777777" w:rsidR="00732D3D" w:rsidRPr="00323EC6" w:rsidRDefault="00732D3D" w:rsidP="00732D3D">
      <w:pPr>
        <w:ind w:left="284"/>
      </w:pPr>
      <w:r w:rsidRPr="00323EC6">
        <w:t xml:space="preserve"># </w:t>
      </w:r>
      <w:r w:rsidRPr="00732D3D">
        <w:rPr>
          <w:lang w:val="en-US"/>
        </w:rPr>
        <w:t>engine</w:t>
      </w:r>
      <w:r w:rsidRPr="00323EC6">
        <w:t xml:space="preserve"> </w:t>
      </w:r>
      <w:r w:rsidRPr="00732D3D">
        <w:rPr>
          <w:lang w:val="en-US"/>
        </w:rPr>
        <w:t>version</w:t>
      </w:r>
      <w:r w:rsidRPr="00323EC6">
        <w:t xml:space="preserve"> </w:t>
      </w:r>
      <w:r w:rsidRPr="00732D3D">
        <w:rPr>
          <w:lang w:val="en-US"/>
        </w:rPr>
        <w:t>sync</w:t>
      </w:r>
      <w:r w:rsidRPr="00323EC6">
        <w:t>/</w:t>
      </w:r>
      <w:proofErr w:type="spellStart"/>
      <w:r w:rsidRPr="00732D3D">
        <w:rPr>
          <w:lang w:val="en-US"/>
        </w:rPr>
        <w:t>async</w:t>
      </w:r>
      <w:proofErr w:type="spellEnd"/>
    </w:p>
    <w:p w14:paraId="1527C2EC" w14:textId="0214AD9E" w:rsidR="00732D3D" w:rsidRPr="00732D3D" w:rsidRDefault="00732D3D" w:rsidP="00732D3D">
      <w:pPr>
        <w:ind w:left="284"/>
      </w:pPr>
      <w:proofErr w:type="gramStart"/>
      <w:r w:rsidRPr="00732D3D">
        <w:rPr>
          <w:lang w:val="en-US"/>
        </w:rPr>
        <w:t>engine</w:t>
      </w:r>
      <w:proofErr w:type="gramEnd"/>
      <w:r w:rsidRPr="00732D3D">
        <w:t xml:space="preserve">: </w:t>
      </w:r>
      <w:proofErr w:type="spellStart"/>
      <w:r w:rsidRPr="00732D3D">
        <w:rPr>
          <w:lang w:val="en-US"/>
        </w:rPr>
        <w:t>async</w:t>
      </w:r>
      <w:proofErr w:type="spellEnd"/>
      <w:r w:rsidRPr="00732D3D">
        <w:t xml:space="preserve"> – </w:t>
      </w:r>
      <w:r>
        <w:t>тип</w:t>
      </w:r>
      <w:r w:rsidRPr="00732D3D">
        <w:t xml:space="preserve"> </w:t>
      </w:r>
      <w:r>
        <w:t xml:space="preserve">режима работы (требуется аналогичный с </w:t>
      </w:r>
      <w:r>
        <w:rPr>
          <w:lang w:val="en-US"/>
        </w:rPr>
        <w:t>APP</w:t>
      </w:r>
      <w:r w:rsidRPr="00732D3D">
        <w:t xml:space="preserve">, </w:t>
      </w:r>
      <w:proofErr w:type="spellStart"/>
      <w:r>
        <w:rPr>
          <w:lang w:val="en-US"/>
        </w:rPr>
        <w:t>async</w:t>
      </w:r>
      <w:proofErr w:type="spellEnd"/>
      <w:r w:rsidRPr="00732D3D">
        <w:t xml:space="preserve"> – </w:t>
      </w:r>
      <w:r>
        <w:t xml:space="preserve">версия с </w:t>
      </w:r>
      <w:proofErr w:type="spellStart"/>
      <w:r>
        <w:rPr>
          <w:lang w:val="en-US"/>
        </w:rPr>
        <w:t>nats</w:t>
      </w:r>
      <w:proofErr w:type="spellEnd"/>
      <w:r w:rsidRPr="00732D3D">
        <w:t xml:space="preserve">, </w:t>
      </w:r>
      <w:r>
        <w:rPr>
          <w:lang w:val="en-US"/>
        </w:rPr>
        <w:t>sync</w:t>
      </w:r>
      <w:r w:rsidRPr="00732D3D">
        <w:t xml:space="preserve"> – </w:t>
      </w:r>
      <w:r>
        <w:t xml:space="preserve">без </w:t>
      </w:r>
      <w:proofErr w:type="spellStart"/>
      <w:r>
        <w:rPr>
          <w:lang w:val="en-US"/>
        </w:rPr>
        <w:t>nats</w:t>
      </w:r>
      <w:proofErr w:type="spellEnd"/>
      <w:r>
        <w:t>)</w:t>
      </w:r>
    </w:p>
    <w:p w14:paraId="547F3166" w14:textId="77777777" w:rsidR="00732D3D" w:rsidRPr="00732D3D" w:rsidRDefault="00732D3D" w:rsidP="00732D3D"/>
    <w:p w14:paraId="2E96EEEC" w14:textId="77777777" w:rsidR="00732D3D" w:rsidRPr="00732D3D" w:rsidRDefault="00732D3D" w:rsidP="00732D3D">
      <w:pPr>
        <w:ind w:left="284"/>
        <w:rPr>
          <w:lang w:val="en-US"/>
        </w:rPr>
      </w:pPr>
      <w:r w:rsidRPr="00732D3D">
        <w:rPr>
          <w:lang w:val="en-US"/>
        </w:rPr>
        <w:t xml:space="preserve"># NATS </w:t>
      </w:r>
      <w:proofErr w:type="spellStart"/>
      <w:r w:rsidRPr="00732D3D">
        <w:rPr>
          <w:lang w:val="en-US"/>
        </w:rPr>
        <w:t>Config</w:t>
      </w:r>
      <w:proofErr w:type="spellEnd"/>
    </w:p>
    <w:p w14:paraId="6F58978B" w14:textId="434804A2" w:rsidR="00732D3D" w:rsidRPr="00323EC6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nats</w:t>
      </w:r>
      <w:r w:rsidRPr="00323EC6">
        <w:rPr>
          <w:lang w:val="en-US"/>
        </w:rPr>
        <w:t>_</w:t>
      </w:r>
      <w:r w:rsidRPr="00732D3D">
        <w:rPr>
          <w:lang w:val="en-US"/>
        </w:rPr>
        <w:t>ip</w:t>
      </w:r>
      <w:proofErr w:type="spellEnd"/>
      <w:r w:rsidRPr="00323EC6">
        <w:rPr>
          <w:lang w:val="en-US"/>
        </w:rPr>
        <w:t xml:space="preserve">: </w:t>
      </w:r>
      <w:proofErr w:type="spellStart"/>
      <w:r w:rsidRPr="00732D3D">
        <w:rPr>
          <w:lang w:val="en-US"/>
        </w:rPr>
        <w:t>nats</w:t>
      </w:r>
      <w:proofErr w:type="spellEnd"/>
      <w:r w:rsidRPr="00323EC6">
        <w:rPr>
          <w:lang w:val="en-US"/>
        </w:rPr>
        <w:t xml:space="preserve">  </w:t>
      </w:r>
    </w:p>
    <w:p w14:paraId="34BA9819" w14:textId="2CDD274C" w:rsidR="00732D3D" w:rsidRPr="00323EC6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nats</w:t>
      </w:r>
      <w:r w:rsidRPr="00323EC6">
        <w:rPr>
          <w:lang w:val="en-US"/>
        </w:rPr>
        <w:t>_</w:t>
      </w:r>
      <w:r w:rsidRPr="00732D3D">
        <w:rPr>
          <w:lang w:val="en-US"/>
        </w:rPr>
        <w:t>port</w:t>
      </w:r>
      <w:proofErr w:type="spellEnd"/>
      <w:r w:rsidRPr="00323EC6">
        <w:rPr>
          <w:lang w:val="en-US"/>
        </w:rPr>
        <w:t xml:space="preserve">: 4222 – </w:t>
      </w:r>
      <w:proofErr w:type="gramStart"/>
      <w:r>
        <w:t>порт</w:t>
      </w:r>
      <w:r w:rsidRPr="00323EC6">
        <w:rPr>
          <w:lang w:val="en-US"/>
        </w:rPr>
        <w:t xml:space="preserve">  </w:t>
      </w:r>
      <w:r>
        <w:t>к</w:t>
      </w:r>
      <w:proofErr w:type="gramEnd"/>
      <w:r w:rsidRPr="00323EC6">
        <w:rPr>
          <w:lang w:val="en-US"/>
        </w:rPr>
        <w:t xml:space="preserve"> </w:t>
      </w:r>
      <w:proofErr w:type="spellStart"/>
      <w:r>
        <w:rPr>
          <w:lang w:val="en-US"/>
        </w:rPr>
        <w:t>nats</w:t>
      </w:r>
      <w:proofErr w:type="spellEnd"/>
      <w:r w:rsidRPr="00323EC6">
        <w:rPr>
          <w:lang w:val="en-US"/>
        </w:rPr>
        <w:t xml:space="preserve"> </w:t>
      </w:r>
      <w:r>
        <w:t>серверу</w:t>
      </w:r>
      <w:r w:rsidRPr="00323EC6">
        <w:rPr>
          <w:lang w:val="en-US"/>
        </w:rPr>
        <w:t xml:space="preserve"> </w:t>
      </w:r>
      <w:r>
        <w:t>очередей</w:t>
      </w:r>
    </w:p>
    <w:p w14:paraId="7569C06F" w14:textId="502E3E37" w:rsidR="00732D3D" w:rsidRPr="00732D3D" w:rsidRDefault="00732D3D" w:rsidP="00732D3D">
      <w:pPr>
        <w:ind w:left="284"/>
      </w:pPr>
      <w:proofErr w:type="spellStart"/>
      <w:r w:rsidRPr="00732D3D">
        <w:rPr>
          <w:lang w:val="en-US"/>
        </w:rPr>
        <w:t>nats</w:t>
      </w:r>
      <w:proofErr w:type="spellEnd"/>
      <w:r w:rsidRPr="00732D3D">
        <w:t>_</w:t>
      </w:r>
      <w:r w:rsidRPr="00732D3D">
        <w:rPr>
          <w:lang w:val="en-US"/>
        </w:rPr>
        <w:t>queue</w:t>
      </w:r>
      <w:r w:rsidRPr="00732D3D">
        <w:t xml:space="preserve">: </w:t>
      </w:r>
      <w:proofErr w:type="spellStart"/>
      <w:proofErr w:type="gramStart"/>
      <w:r w:rsidRPr="00732D3D">
        <w:rPr>
          <w:lang w:val="en-US"/>
        </w:rPr>
        <w:t>sa</w:t>
      </w:r>
      <w:proofErr w:type="spellEnd"/>
      <w:proofErr w:type="gramEnd"/>
      <w:r w:rsidRPr="00732D3D">
        <w:t xml:space="preserve"> </w:t>
      </w:r>
      <w:r>
        <w:t xml:space="preserve">– наименование канала в </w:t>
      </w:r>
      <w:proofErr w:type="spellStart"/>
      <w:r>
        <w:rPr>
          <w:lang w:val="en-US"/>
        </w:rPr>
        <w:t>nats</w:t>
      </w:r>
      <w:proofErr w:type="spellEnd"/>
    </w:p>
    <w:p w14:paraId="75085BDB" w14:textId="2F09A945" w:rsidR="00732D3D" w:rsidRPr="00732D3D" w:rsidRDefault="00732D3D" w:rsidP="00732D3D">
      <w:pPr>
        <w:ind w:left="284"/>
      </w:pPr>
      <w:proofErr w:type="spellStart"/>
      <w:r w:rsidRPr="00732D3D">
        <w:rPr>
          <w:lang w:val="en-US"/>
        </w:rPr>
        <w:t>nats</w:t>
      </w:r>
      <w:proofErr w:type="spellEnd"/>
      <w:r w:rsidRPr="00732D3D">
        <w:t>_</w:t>
      </w:r>
      <w:proofErr w:type="spellStart"/>
      <w:r w:rsidRPr="00732D3D">
        <w:rPr>
          <w:lang w:val="en-US"/>
        </w:rPr>
        <w:t>subqueue</w:t>
      </w:r>
      <w:proofErr w:type="spellEnd"/>
      <w:r w:rsidRPr="00732D3D">
        <w:t xml:space="preserve">: </w:t>
      </w:r>
      <w:r w:rsidRPr="00732D3D">
        <w:rPr>
          <w:lang w:val="en-US"/>
        </w:rPr>
        <w:t>queue</w:t>
      </w:r>
      <w:r w:rsidRPr="00732D3D">
        <w:t xml:space="preserve">1 </w:t>
      </w:r>
      <w:r>
        <w:t xml:space="preserve">– наименование очереди в канале в </w:t>
      </w:r>
      <w:proofErr w:type="spellStart"/>
      <w:r>
        <w:rPr>
          <w:lang w:val="en-US"/>
        </w:rPr>
        <w:t>nats</w:t>
      </w:r>
      <w:proofErr w:type="spellEnd"/>
    </w:p>
    <w:p w14:paraId="5CB8D260" w14:textId="77777777" w:rsidR="00732D3D" w:rsidRPr="00732D3D" w:rsidRDefault="00732D3D" w:rsidP="00732D3D">
      <w:pPr>
        <w:ind w:left="284"/>
      </w:pPr>
    </w:p>
    <w:p w14:paraId="396B836B" w14:textId="77777777" w:rsidR="00732D3D" w:rsidRPr="00732D3D" w:rsidRDefault="00732D3D" w:rsidP="00732D3D">
      <w:pPr>
        <w:ind w:left="284"/>
        <w:rPr>
          <w:lang w:val="en-US"/>
        </w:rPr>
      </w:pPr>
      <w:r w:rsidRPr="00732D3D">
        <w:rPr>
          <w:lang w:val="en-US"/>
        </w:rPr>
        <w:t xml:space="preserve"># </w:t>
      </w:r>
      <w:proofErr w:type="spellStart"/>
      <w:r w:rsidRPr="00732D3D">
        <w:rPr>
          <w:lang w:val="en-US"/>
        </w:rPr>
        <w:t>Redis</w:t>
      </w:r>
      <w:proofErr w:type="spellEnd"/>
      <w:r w:rsidRPr="00732D3D">
        <w:rPr>
          <w:lang w:val="en-US"/>
        </w:rPr>
        <w:t xml:space="preserve"> </w:t>
      </w:r>
      <w:proofErr w:type="spellStart"/>
      <w:r w:rsidRPr="00732D3D">
        <w:rPr>
          <w:lang w:val="en-US"/>
        </w:rPr>
        <w:t>Config</w:t>
      </w:r>
      <w:proofErr w:type="spellEnd"/>
    </w:p>
    <w:p w14:paraId="6C9D71D7" w14:textId="0738B31E" w:rsidR="00732D3D" w:rsidRPr="00323EC6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redis</w:t>
      </w:r>
      <w:r w:rsidRPr="00323EC6">
        <w:rPr>
          <w:lang w:val="en-US"/>
        </w:rPr>
        <w:t>_</w:t>
      </w:r>
      <w:r w:rsidRPr="00732D3D">
        <w:rPr>
          <w:lang w:val="en-US"/>
        </w:rPr>
        <w:t>ip</w:t>
      </w:r>
      <w:proofErr w:type="spellEnd"/>
      <w:r w:rsidRPr="00323EC6">
        <w:rPr>
          <w:lang w:val="en-US"/>
        </w:rPr>
        <w:t xml:space="preserve">: </w:t>
      </w:r>
      <w:proofErr w:type="spellStart"/>
      <w:r w:rsidRPr="00732D3D">
        <w:rPr>
          <w:lang w:val="en-US"/>
        </w:rPr>
        <w:t>redis</w:t>
      </w:r>
      <w:proofErr w:type="spellEnd"/>
      <w:r w:rsidRPr="00323EC6">
        <w:rPr>
          <w:lang w:val="en-US"/>
        </w:rPr>
        <w:t xml:space="preserve"> – </w:t>
      </w:r>
      <w:r>
        <w:t>путь</w:t>
      </w:r>
      <w:r w:rsidRPr="00323EC6">
        <w:rPr>
          <w:lang w:val="en-US"/>
        </w:rPr>
        <w:t xml:space="preserve"> </w:t>
      </w:r>
      <w:r>
        <w:t>к</w:t>
      </w:r>
      <w:r w:rsidRPr="00323EC6">
        <w:rPr>
          <w:lang w:val="en-US"/>
        </w:rPr>
        <w:t xml:space="preserve"> </w:t>
      </w:r>
      <w:proofErr w:type="spellStart"/>
      <w:r>
        <w:rPr>
          <w:lang w:val="en-US"/>
        </w:rPr>
        <w:t>redis</w:t>
      </w:r>
      <w:proofErr w:type="spellEnd"/>
      <w:r w:rsidRPr="00323EC6">
        <w:rPr>
          <w:lang w:val="en-US"/>
        </w:rPr>
        <w:t xml:space="preserve"> </w:t>
      </w:r>
      <w:r>
        <w:t>серверу</w:t>
      </w:r>
    </w:p>
    <w:p w14:paraId="6F253A5E" w14:textId="5719F190" w:rsidR="00732D3D" w:rsidRPr="00323EC6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redis</w:t>
      </w:r>
      <w:r w:rsidRPr="00323EC6">
        <w:rPr>
          <w:lang w:val="en-US"/>
        </w:rPr>
        <w:t>_</w:t>
      </w:r>
      <w:r w:rsidRPr="00732D3D">
        <w:rPr>
          <w:lang w:val="en-US"/>
        </w:rPr>
        <w:t>port</w:t>
      </w:r>
      <w:proofErr w:type="spellEnd"/>
      <w:r w:rsidRPr="00323EC6">
        <w:rPr>
          <w:lang w:val="en-US"/>
        </w:rPr>
        <w:t xml:space="preserve">: 6379 – </w:t>
      </w:r>
      <w:r>
        <w:t>порт</w:t>
      </w:r>
      <w:r w:rsidRPr="00323EC6">
        <w:rPr>
          <w:lang w:val="en-US"/>
        </w:rPr>
        <w:t xml:space="preserve"> </w:t>
      </w:r>
      <w:r>
        <w:t>к</w:t>
      </w:r>
      <w:r w:rsidRPr="00323EC6">
        <w:rPr>
          <w:lang w:val="en-US"/>
        </w:rPr>
        <w:t xml:space="preserve"> </w:t>
      </w:r>
      <w:proofErr w:type="spellStart"/>
      <w:r>
        <w:rPr>
          <w:lang w:val="en-US"/>
        </w:rPr>
        <w:t>redis</w:t>
      </w:r>
      <w:proofErr w:type="spellEnd"/>
      <w:r w:rsidRPr="00323EC6">
        <w:rPr>
          <w:lang w:val="en-US"/>
        </w:rPr>
        <w:t xml:space="preserve"> </w:t>
      </w:r>
      <w:r>
        <w:t>серверу</w:t>
      </w:r>
    </w:p>
    <w:p w14:paraId="023D0C55" w14:textId="2F393B32" w:rsidR="00732D3D" w:rsidRPr="00323EC6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redis</w:t>
      </w:r>
      <w:r w:rsidRPr="00323EC6">
        <w:rPr>
          <w:lang w:val="en-US"/>
        </w:rPr>
        <w:t>_</w:t>
      </w:r>
      <w:r w:rsidRPr="00732D3D">
        <w:rPr>
          <w:lang w:val="en-US"/>
        </w:rPr>
        <w:t>login</w:t>
      </w:r>
      <w:proofErr w:type="spellEnd"/>
      <w:r w:rsidRPr="00323EC6">
        <w:rPr>
          <w:lang w:val="en-US"/>
        </w:rPr>
        <w:t xml:space="preserve">: – </w:t>
      </w:r>
      <w:r>
        <w:t>логин</w:t>
      </w:r>
      <w:r w:rsidRPr="00323EC6">
        <w:rPr>
          <w:lang w:val="en-US"/>
        </w:rPr>
        <w:t xml:space="preserve"> </w:t>
      </w:r>
      <w:r>
        <w:t>к</w:t>
      </w:r>
      <w:r w:rsidRPr="00323EC6">
        <w:rPr>
          <w:lang w:val="en-US"/>
        </w:rPr>
        <w:t xml:space="preserve"> </w:t>
      </w:r>
      <w:proofErr w:type="spellStart"/>
      <w:r>
        <w:rPr>
          <w:lang w:val="en-US"/>
        </w:rPr>
        <w:t>redis</w:t>
      </w:r>
      <w:proofErr w:type="spellEnd"/>
      <w:r w:rsidRPr="00323EC6">
        <w:rPr>
          <w:lang w:val="en-US"/>
        </w:rPr>
        <w:t xml:space="preserve"> </w:t>
      </w:r>
      <w:r>
        <w:t>серверу</w:t>
      </w:r>
      <w:r w:rsidRPr="00323EC6">
        <w:rPr>
          <w:lang w:val="en-US"/>
        </w:rPr>
        <w:t xml:space="preserve"> </w:t>
      </w:r>
    </w:p>
    <w:p w14:paraId="7B0EC6CF" w14:textId="2E5C27C2" w:rsidR="00732D3D" w:rsidRPr="00323EC6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redis</w:t>
      </w:r>
      <w:r w:rsidRPr="00323EC6">
        <w:rPr>
          <w:lang w:val="en-US"/>
        </w:rPr>
        <w:t>_</w:t>
      </w:r>
      <w:r w:rsidRPr="00732D3D">
        <w:rPr>
          <w:lang w:val="en-US"/>
        </w:rPr>
        <w:t>password</w:t>
      </w:r>
      <w:proofErr w:type="spellEnd"/>
      <w:r w:rsidRPr="00323EC6">
        <w:rPr>
          <w:lang w:val="en-US"/>
        </w:rPr>
        <w:t xml:space="preserve">: – </w:t>
      </w:r>
      <w:r>
        <w:t>пароль</w:t>
      </w:r>
      <w:r w:rsidRPr="00323EC6">
        <w:rPr>
          <w:lang w:val="en-US"/>
        </w:rPr>
        <w:t xml:space="preserve"> </w:t>
      </w:r>
      <w:r>
        <w:t>к</w:t>
      </w:r>
      <w:r w:rsidRPr="00323EC6">
        <w:rPr>
          <w:lang w:val="en-US"/>
        </w:rPr>
        <w:t xml:space="preserve"> </w:t>
      </w:r>
      <w:proofErr w:type="spellStart"/>
      <w:r>
        <w:rPr>
          <w:lang w:val="en-US"/>
        </w:rPr>
        <w:t>redis</w:t>
      </w:r>
      <w:proofErr w:type="spellEnd"/>
      <w:r w:rsidRPr="00323EC6">
        <w:rPr>
          <w:lang w:val="en-US"/>
        </w:rPr>
        <w:t xml:space="preserve"> </w:t>
      </w:r>
      <w:r>
        <w:t>серверу</w:t>
      </w:r>
    </w:p>
    <w:p w14:paraId="00EDDA4F" w14:textId="45C1081D" w:rsidR="00732D3D" w:rsidRPr="00323EC6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redis</w:t>
      </w:r>
      <w:r w:rsidRPr="00323EC6">
        <w:rPr>
          <w:lang w:val="en-US"/>
        </w:rPr>
        <w:t>_</w:t>
      </w:r>
      <w:r w:rsidRPr="00732D3D">
        <w:rPr>
          <w:lang w:val="en-US"/>
        </w:rPr>
        <w:t>db</w:t>
      </w:r>
      <w:proofErr w:type="spellEnd"/>
      <w:r w:rsidRPr="00323EC6">
        <w:rPr>
          <w:lang w:val="en-US"/>
        </w:rPr>
        <w:t xml:space="preserve">: 5 – </w:t>
      </w:r>
      <w:r>
        <w:t>БД</w:t>
      </w:r>
      <w:r w:rsidRPr="00323EC6">
        <w:rPr>
          <w:lang w:val="en-US"/>
        </w:rPr>
        <w:t xml:space="preserve"> </w:t>
      </w:r>
      <w:proofErr w:type="spellStart"/>
      <w:r>
        <w:rPr>
          <w:lang w:val="en-US"/>
        </w:rPr>
        <w:t>redis</w:t>
      </w:r>
      <w:proofErr w:type="spellEnd"/>
      <w:r w:rsidRPr="00323EC6">
        <w:rPr>
          <w:lang w:val="en-US"/>
        </w:rPr>
        <w:t xml:space="preserve"> </w:t>
      </w:r>
      <w:r>
        <w:t>сервера</w:t>
      </w:r>
    </w:p>
    <w:p w14:paraId="3FDCAA7E" w14:textId="5A6ED27C" w:rsidR="00732D3D" w:rsidRPr="00732D3D" w:rsidRDefault="00732D3D" w:rsidP="00732D3D">
      <w:pPr>
        <w:ind w:left="284"/>
      </w:pPr>
      <w:proofErr w:type="spellStart"/>
      <w:r w:rsidRPr="00732D3D">
        <w:rPr>
          <w:lang w:val="en-US"/>
        </w:rPr>
        <w:t>redis</w:t>
      </w:r>
      <w:proofErr w:type="spellEnd"/>
      <w:r w:rsidRPr="00732D3D">
        <w:t>_</w:t>
      </w:r>
      <w:proofErr w:type="spellStart"/>
      <w:r w:rsidRPr="00732D3D">
        <w:rPr>
          <w:lang w:val="en-US"/>
        </w:rPr>
        <w:t>exp</w:t>
      </w:r>
      <w:proofErr w:type="spellEnd"/>
      <w:r w:rsidRPr="00732D3D">
        <w:t>: 300</w:t>
      </w:r>
      <w:r>
        <w:t xml:space="preserve"> </w:t>
      </w:r>
      <w:r w:rsidRPr="00623145">
        <w:t xml:space="preserve">– </w:t>
      </w:r>
      <w:r>
        <w:t>время хранения информации о записи</w:t>
      </w:r>
    </w:p>
    <w:p w14:paraId="332EC8A0" w14:textId="77777777" w:rsidR="00732D3D" w:rsidRPr="00323EC6" w:rsidRDefault="00732D3D" w:rsidP="00732D3D"/>
    <w:p w14:paraId="24D377C5" w14:textId="77777777" w:rsidR="00732D3D" w:rsidRPr="00732D3D" w:rsidRDefault="00732D3D" w:rsidP="00732D3D">
      <w:pPr>
        <w:ind w:left="284"/>
        <w:rPr>
          <w:lang w:val="en-US"/>
        </w:rPr>
      </w:pPr>
      <w:r w:rsidRPr="00732D3D">
        <w:rPr>
          <w:lang w:val="en-US"/>
        </w:rPr>
        <w:t># ASR Engine</w:t>
      </w:r>
    </w:p>
    <w:p w14:paraId="5FA68BA5" w14:textId="570CD52A" w:rsidR="00732D3D" w:rsidRPr="00732D3D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asr_engine</w:t>
      </w:r>
      <w:proofErr w:type="spellEnd"/>
      <w:r w:rsidRPr="00732D3D">
        <w:rPr>
          <w:lang w:val="en-US"/>
        </w:rPr>
        <w:t xml:space="preserve">: external – </w:t>
      </w:r>
      <w:r>
        <w:t>тип</w:t>
      </w:r>
      <w:r w:rsidRPr="00732D3D">
        <w:rPr>
          <w:lang w:val="en-US"/>
        </w:rPr>
        <w:t xml:space="preserve"> </w:t>
      </w:r>
      <w:r>
        <w:rPr>
          <w:lang w:val="en-US"/>
        </w:rPr>
        <w:t>ASR (</w:t>
      </w:r>
      <w:r w:rsidRPr="00732D3D">
        <w:rPr>
          <w:lang w:val="en-US"/>
        </w:rPr>
        <w:t>external</w:t>
      </w:r>
      <w:r>
        <w:rPr>
          <w:lang w:val="en-US"/>
        </w:rPr>
        <w:t xml:space="preserve"> – </w:t>
      </w:r>
      <w:r>
        <w:t>внешний</w:t>
      </w:r>
      <w:r w:rsidRPr="00732D3D">
        <w:rPr>
          <w:lang w:val="en-US"/>
        </w:rPr>
        <w:t xml:space="preserve">, </w:t>
      </w:r>
      <w:r>
        <w:rPr>
          <w:lang w:val="en-US"/>
        </w:rPr>
        <w:t>in</w:t>
      </w:r>
      <w:r w:rsidRPr="00732D3D">
        <w:rPr>
          <w:lang w:val="en-US"/>
        </w:rPr>
        <w:t>ternal</w:t>
      </w:r>
      <w:r>
        <w:rPr>
          <w:lang w:val="en-US"/>
        </w:rPr>
        <w:t xml:space="preserve"> - </w:t>
      </w:r>
      <w:r>
        <w:t>внутренний</w:t>
      </w:r>
      <w:r>
        <w:rPr>
          <w:lang w:val="en-US"/>
        </w:rPr>
        <w:t>)</w:t>
      </w:r>
    </w:p>
    <w:p w14:paraId="134812EF" w14:textId="77777777" w:rsidR="00732D3D" w:rsidRPr="00732D3D" w:rsidRDefault="00732D3D" w:rsidP="00732D3D">
      <w:pPr>
        <w:ind w:left="284"/>
        <w:rPr>
          <w:lang w:val="en-US"/>
        </w:rPr>
      </w:pPr>
    </w:p>
    <w:p w14:paraId="4F0B1412" w14:textId="6F4F3EB9" w:rsidR="00732D3D" w:rsidRPr="00732D3D" w:rsidRDefault="00732D3D" w:rsidP="00732D3D">
      <w:pPr>
        <w:ind w:left="284"/>
        <w:rPr>
          <w:lang w:val="en-US"/>
        </w:rPr>
      </w:pPr>
      <w:proofErr w:type="spellStart"/>
      <w:r w:rsidRPr="00732D3D">
        <w:rPr>
          <w:lang w:val="en-US"/>
        </w:rPr>
        <w:t>asr_ip</w:t>
      </w:r>
      <w:proofErr w:type="spellEnd"/>
      <w:r w:rsidRPr="00732D3D">
        <w:rPr>
          <w:lang w:val="en-US"/>
        </w:rPr>
        <w:t xml:space="preserve">: </w:t>
      </w:r>
      <w:proofErr w:type="spellStart"/>
      <w:r w:rsidRPr="00732D3D">
        <w:rPr>
          <w:lang w:val="en-US"/>
        </w:rPr>
        <w:t>asr_proxy</w:t>
      </w:r>
      <w:proofErr w:type="spellEnd"/>
      <w:r w:rsidRPr="00732D3D">
        <w:rPr>
          <w:lang w:val="en-US"/>
        </w:rPr>
        <w:t xml:space="preserve"> – </w:t>
      </w:r>
      <w:r>
        <w:t>имя</w:t>
      </w:r>
      <w:r w:rsidRPr="00732D3D">
        <w:rPr>
          <w:lang w:val="en-US"/>
        </w:rPr>
        <w:t xml:space="preserve"> </w:t>
      </w:r>
      <w:r>
        <w:t>хоста</w:t>
      </w:r>
      <w:r w:rsidRPr="00732D3D">
        <w:rPr>
          <w:lang w:val="en-US"/>
        </w:rPr>
        <w:t xml:space="preserve"> </w:t>
      </w:r>
      <w:r>
        <w:t>с</w:t>
      </w:r>
      <w:r w:rsidRPr="00732D3D">
        <w:rPr>
          <w:lang w:val="en-US"/>
        </w:rPr>
        <w:t xml:space="preserve"> </w:t>
      </w:r>
      <w:r>
        <w:rPr>
          <w:lang w:val="en-US"/>
        </w:rPr>
        <w:t>ASR</w:t>
      </w:r>
    </w:p>
    <w:p w14:paraId="770DC7AF" w14:textId="03B2F210" w:rsidR="00732D3D" w:rsidRPr="00732D3D" w:rsidRDefault="00732D3D" w:rsidP="00732D3D">
      <w:pPr>
        <w:ind w:left="284"/>
      </w:pPr>
      <w:proofErr w:type="spellStart"/>
      <w:r w:rsidRPr="00732D3D">
        <w:rPr>
          <w:lang w:val="en-US"/>
        </w:rPr>
        <w:t>asr</w:t>
      </w:r>
      <w:proofErr w:type="spellEnd"/>
      <w:r w:rsidRPr="00732D3D">
        <w:t>_</w:t>
      </w:r>
      <w:r w:rsidRPr="00732D3D">
        <w:rPr>
          <w:lang w:val="en-US"/>
        </w:rPr>
        <w:t>port</w:t>
      </w:r>
      <w:r w:rsidRPr="00732D3D">
        <w:t xml:space="preserve">: 2600 – </w:t>
      </w:r>
      <w:r>
        <w:t>порт</w:t>
      </w:r>
      <w:r w:rsidRPr="00732D3D">
        <w:t xml:space="preserve"> </w:t>
      </w:r>
      <w:r>
        <w:t>хоста</w:t>
      </w:r>
      <w:r w:rsidRPr="00732D3D">
        <w:t xml:space="preserve"> </w:t>
      </w:r>
      <w:r>
        <w:t>с</w:t>
      </w:r>
      <w:r w:rsidRPr="00732D3D">
        <w:t xml:space="preserve"> </w:t>
      </w:r>
      <w:r>
        <w:rPr>
          <w:lang w:val="en-US"/>
        </w:rPr>
        <w:t>ASR</w:t>
      </w:r>
    </w:p>
    <w:p w14:paraId="66B279E9" w14:textId="77777777" w:rsidR="00732D3D" w:rsidRPr="00732D3D" w:rsidRDefault="00732D3D" w:rsidP="00732D3D">
      <w:pPr>
        <w:ind w:left="284"/>
      </w:pPr>
    </w:p>
    <w:p w14:paraId="67FBCADD" w14:textId="32F3904F" w:rsidR="00732D3D" w:rsidRPr="00732D3D" w:rsidRDefault="00732D3D" w:rsidP="00732D3D">
      <w:pPr>
        <w:ind w:left="284"/>
      </w:pPr>
      <w:proofErr w:type="spellStart"/>
      <w:r w:rsidRPr="00732D3D">
        <w:rPr>
          <w:lang w:val="en-US"/>
        </w:rPr>
        <w:t>asr</w:t>
      </w:r>
      <w:proofErr w:type="spellEnd"/>
      <w:r w:rsidRPr="00732D3D">
        <w:t>_</w:t>
      </w:r>
      <w:proofErr w:type="spellStart"/>
      <w:r w:rsidRPr="00732D3D">
        <w:rPr>
          <w:lang w:val="en-US"/>
        </w:rPr>
        <w:t>ip</w:t>
      </w:r>
      <w:proofErr w:type="spellEnd"/>
      <w:r w:rsidRPr="00732D3D">
        <w:t>_</w:t>
      </w:r>
      <w:proofErr w:type="spellStart"/>
      <w:r w:rsidRPr="00732D3D">
        <w:rPr>
          <w:lang w:val="en-US"/>
        </w:rPr>
        <w:t>eng</w:t>
      </w:r>
      <w:proofErr w:type="spellEnd"/>
      <w:r w:rsidRPr="00732D3D">
        <w:t xml:space="preserve">: </w:t>
      </w:r>
      <w:proofErr w:type="spellStart"/>
      <w:r w:rsidRPr="00732D3D">
        <w:rPr>
          <w:lang w:val="en-US"/>
        </w:rPr>
        <w:t>asrproxy</w:t>
      </w:r>
      <w:proofErr w:type="spellEnd"/>
      <w:r>
        <w:t xml:space="preserve"> </w:t>
      </w:r>
      <w:r w:rsidRPr="00732D3D">
        <w:t xml:space="preserve">– </w:t>
      </w:r>
      <w:r>
        <w:t>имя</w:t>
      </w:r>
      <w:r w:rsidRPr="00732D3D">
        <w:t xml:space="preserve"> </w:t>
      </w:r>
      <w:r>
        <w:t>хоста</w:t>
      </w:r>
      <w:r w:rsidRPr="00732D3D">
        <w:t xml:space="preserve"> </w:t>
      </w:r>
      <w:r>
        <w:t>с</w:t>
      </w:r>
      <w:r w:rsidRPr="00732D3D">
        <w:t xml:space="preserve"> </w:t>
      </w:r>
      <w:r>
        <w:t>английской версией</w:t>
      </w:r>
      <w:r w:rsidRPr="00732D3D">
        <w:t xml:space="preserve"> </w:t>
      </w:r>
      <w:r>
        <w:rPr>
          <w:lang w:val="en-US"/>
        </w:rPr>
        <w:t>ASR</w:t>
      </w:r>
      <w:r>
        <w:t xml:space="preserve"> </w:t>
      </w:r>
    </w:p>
    <w:p w14:paraId="41A27DB7" w14:textId="0E1A272F" w:rsidR="00732D3D" w:rsidRPr="00732D3D" w:rsidRDefault="00732D3D" w:rsidP="00732D3D">
      <w:pPr>
        <w:ind w:left="284"/>
      </w:pPr>
      <w:proofErr w:type="spellStart"/>
      <w:r w:rsidRPr="00732D3D">
        <w:t>asr_port_eng</w:t>
      </w:r>
      <w:proofErr w:type="spellEnd"/>
      <w:r w:rsidRPr="00732D3D">
        <w:t xml:space="preserve">: 2601– </w:t>
      </w:r>
      <w:r>
        <w:t>порт</w:t>
      </w:r>
      <w:r w:rsidRPr="00732D3D">
        <w:t xml:space="preserve"> </w:t>
      </w:r>
      <w:r>
        <w:t>хоста</w:t>
      </w:r>
      <w:r w:rsidRPr="00732D3D">
        <w:t xml:space="preserve"> </w:t>
      </w:r>
      <w:r>
        <w:t>с</w:t>
      </w:r>
      <w:r w:rsidRPr="00732D3D">
        <w:t xml:space="preserve"> </w:t>
      </w:r>
      <w:r w:rsidR="0074415C">
        <w:t>английской</w:t>
      </w:r>
      <w:r>
        <w:t xml:space="preserve"> версией </w:t>
      </w:r>
      <w:r>
        <w:rPr>
          <w:lang w:val="en-US"/>
        </w:rPr>
        <w:t>ASR</w:t>
      </w:r>
    </w:p>
    <w:p w14:paraId="6627BE5E" w14:textId="77777777" w:rsidR="00732D3D" w:rsidRDefault="00732D3D" w:rsidP="001914FE">
      <w:pPr>
        <w:ind w:left="284"/>
      </w:pPr>
    </w:p>
    <w:p w14:paraId="06988004" w14:textId="77777777" w:rsidR="00A21DB1" w:rsidRPr="00732D3D" w:rsidRDefault="00A21DB1" w:rsidP="00A21DB1"/>
    <w:p w14:paraId="2373DE9D" w14:textId="437F5C32" w:rsidR="00A21DB1" w:rsidRPr="00D54F14" w:rsidRDefault="00A21DB1" w:rsidP="00A21DB1">
      <w:pPr>
        <w:pStyle w:val="1"/>
      </w:pPr>
      <w:bookmarkStart w:id="25" w:name="_Toc95183229"/>
      <w:r>
        <w:t>Программное обеспечение AS</w:t>
      </w:r>
      <w:r w:rsidR="00CD0125">
        <w:rPr>
          <w:lang w:val="en-US"/>
        </w:rPr>
        <w:t>R PROXY</w:t>
      </w:r>
      <w:bookmarkEnd w:id="25"/>
      <w:r>
        <w:t xml:space="preserve"> </w:t>
      </w:r>
    </w:p>
    <w:p w14:paraId="454E500E" w14:textId="658B25C9" w:rsidR="00A21DB1" w:rsidRPr="00056CB3" w:rsidRDefault="00A21DB1" w:rsidP="00A21DB1">
      <w:r>
        <w:lastRenderedPageBreak/>
        <w:t>Программное обеспечение ASR</w:t>
      </w:r>
      <w:r w:rsidR="00CD0125" w:rsidRPr="00CD0125">
        <w:t xml:space="preserve"> </w:t>
      </w:r>
      <w:r w:rsidR="00CD0125">
        <w:rPr>
          <w:lang w:val="en-US"/>
        </w:rPr>
        <w:t>PROXY</w:t>
      </w:r>
      <w:r w:rsidRPr="00056CB3">
        <w:t xml:space="preserve"> </w:t>
      </w:r>
      <w:r>
        <w:t xml:space="preserve">является </w:t>
      </w:r>
      <w:r w:rsidR="0034023D">
        <w:t xml:space="preserve">сервером </w:t>
      </w:r>
      <w:r w:rsidR="00CD0125">
        <w:t xml:space="preserve">балансировки запросов </w:t>
      </w:r>
      <w:r w:rsidR="0034023D">
        <w:t>перевода речи в текст</w:t>
      </w:r>
      <w:r>
        <w:t>.</w:t>
      </w:r>
    </w:p>
    <w:p w14:paraId="5E87C7F0" w14:textId="77777777" w:rsidR="00A21DB1" w:rsidRDefault="00A21DB1" w:rsidP="00A21DB1">
      <w:pPr>
        <w:pStyle w:val="2"/>
      </w:pPr>
      <w:bookmarkStart w:id="26" w:name="_Toc95183230"/>
      <w:r>
        <w:t>Конфигурационный файл</w:t>
      </w:r>
      <w:bookmarkEnd w:id="26"/>
    </w:p>
    <w:p w14:paraId="710240AA" w14:textId="26356A4F" w:rsidR="00A21DB1" w:rsidRDefault="00A21DB1" w:rsidP="001914FE">
      <w:pPr>
        <w:ind w:left="284"/>
      </w:pPr>
    </w:p>
    <w:p w14:paraId="12F2DE65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>#</w:t>
      </w:r>
      <w:proofErr w:type="gramStart"/>
      <w:r w:rsidRPr="00CD0125">
        <w:rPr>
          <w:lang w:val="en-US"/>
        </w:rPr>
        <w:t>user  nobody</w:t>
      </w:r>
      <w:proofErr w:type="gramEnd"/>
      <w:r w:rsidRPr="00CD0125">
        <w:rPr>
          <w:lang w:val="en-US"/>
        </w:rPr>
        <w:t>;</w:t>
      </w:r>
    </w:p>
    <w:p w14:paraId="0A4A7DE5" w14:textId="77777777" w:rsidR="00CD0125" w:rsidRPr="00CD0125" w:rsidRDefault="00CD0125" w:rsidP="00CD0125">
      <w:pPr>
        <w:ind w:left="284"/>
        <w:rPr>
          <w:lang w:val="en-US"/>
        </w:rPr>
      </w:pPr>
      <w:proofErr w:type="spellStart"/>
      <w:r w:rsidRPr="00CD0125">
        <w:rPr>
          <w:lang w:val="en-US"/>
        </w:rPr>
        <w:t>worker_</w:t>
      </w:r>
      <w:proofErr w:type="gramStart"/>
      <w:r w:rsidRPr="00CD0125">
        <w:rPr>
          <w:lang w:val="en-US"/>
        </w:rPr>
        <w:t>processes</w:t>
      </w:r>
      <w:proofErr w:type="spellEnd"/>
      <w:r w:rsidRPr="00CD0125">
        <w:rPr>
          <w:lang w:val="en-US"/>
        </w:rPr>
        <w:t xml:space="preserve">  2</w:t>
      </w:r>
      <w:proofErr w:type="gramEnd"/>
      <w:r w:rsidRPr="00CD0125">
        <w:rPr>
          <w:lang w:val="en-US"/>
        </w:rPr>
        <w:t>;</w:t>
      </w:r>
    </w:p>
    <w:p w14:paraId="3A6C544A" w14:textId="77777777" w:rsidR="00CD0125" w:rsidRPr="00CD0125" w:rsidRDefault="00CD0125" w:rsidP="00CD0125">
      <w:pPr>
        <w:ind w:left="284"/>
        <w:rPr>
          <w:lang w:val="en-US"/>
        </w:rPr>
      </w:pPr>
    </w:p>
    <w:p w14:paraId="68EA7FA9" w14:textId="77777777" w:rsidR="00CD0125" w:rsidRPr="00CD0125" w:rsidRDefault="00CD0125" w:rsidP="00CD0125">
      <w:pPr>
        <w:ind w:left="284"/>
        <w:rPr>
          <w:lang w:val="en-US"/>
        </w:rPr>
      </w:pPr>
      <w:proofErr w:type="gramStart"/>
      <w:r w:rsidRPr="00CD0125">
        <w:rPr>
          <w:lang w:val="en-US"/>
        </w:rPr>
        <w:t>events</w:t>
      </w:r>
      <w:proofErr w:type="gramEnd"/>
      <w:r w:rsidRPr="00CD0125">
        <w:rPr>
          <w:lang w:val="en-US"/>
        </w:rPr>
        <w:t xml:space="preserve"> {</w:t>
      </w:r>
    </w:p>
    <w:p w14:paraId="07305C00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spellStart"/>
      <w:r w:rsidRPr="00CD0125">
        <w:rPr>
          <w:lang w:val="en-US"/>
        </w:rPr>
        <w:t>worker_</w:t>
      </w:r>
      <w:proofErr w:type="gramStart"/>
      <w:r w:rsidRPr="00CD0125">
        <w:rPr>
          <w:lang w:val="en-US"/>
        </w:rPr>
        <w:t>connections</w:t>
      </w:r>
      <w:proofErr w:type="spellEnd"/>
      <w:r w:rsidRPr="00CD0125">
        <w:rPr>
          <w:lang w:val="en-US"/>
        </w:rPr>
        <w:t xml:space="preserve">  1024</w:t>
      </w:r>
      <w:proofErr w:type="gramEnd"/>
      <w:r w:rsidRPr="00CD0125">
        <w:rPr>
          <w:lang w:val="en-US"/>
        </w:rPr>
        <w:t>;</w:t>
      </w:r>
    </w:p>
    <w:p w14:paraId="65462B2A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>}</w:t>
      </w:r>
    </w:p>
    <w:p w14:paraId="4FF2C8D1" w14:textId="77777777" w:rsidR="00CD0125" w:rsidRPr="00CD0125" w:rsidRDefault="00CD0125" w:rsidP="00CD0125">
      <w:pPr>
        <w:ind w:left="284"/>
        <w:rPr>
          <w:lang w:val="en-US"/>
        </w:rPr>
      </w:pPr>
    </w:p>
    <w:p w14:paraId="300EDC9C" w14:textId="77777777" w:rsidR="00CD0125" w:rsidRPr="00CD0125" w:rsidRDefault="00CD0125" w:rsidP="00CD0125">
      <w:pPr>
        <w:ind w:left="284"/>
        <w:rPr>
          <w:lang w:val="en-US"/>
        </w:rPr>
      </w:pPr>
      <w:proofErr w:type="gramStart"/>
      <w:r w:rsidRPr="00CD0125">
        <w:rPr>
          <w:lang w:val="en-US"/>
        </w:rPr>
        <w:t>http</w:t>
      </w:r>
      <w:proofErr w:type="gramEnd"/>
      <w:r w:rsidRPr="00CD0125">
        <w:rPr>
          <w:lang w:val="en-US"/>
        </w:rPr>
        <w:t xml:space="preserve"> {</w:t>
      </w:r>
    </w:p>
    <w:p w14:paraId="59B9889C" w14:textId="77777777" w:rsidR="00CD0125" w:rsidRPr="00CD0125" w:rsidRDefault="00CD0125" w:rsidP="00CD0125">
      <w:pPr>
        <w:rPr>
          <w:lang w:val="en-US"/>
        </w:rPr>
      </w:pPr>
    </w:p>
    <w:p w14:paraId="3DBABD69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gramStart"/>
      <w:r w:rsidRPr="00CD0125">
        <w:rPr>
          <w:lang w:val="en-US"/>
        </w:rPr>
        <w:t>include</w:t>
      </w:r>
      <w:proofErr w:type="gramEnd"/>
      <w:r w:rsidRPr="00CD0125">
        <w:rPr>
          <w:lang w:val="en-US"/>
        </w:rPr>
        <w:t xml:space="preserve">       </w:t>
      </w:r>
      <w:proofErr w:type="spellStart"/>
      <w:r w:rsidRPr="00CD0125">
        <w:rPr>
          <w:lang w:val="en-US"/>
        </w:rPr>
        <w:t>mime.types</w:t>
      </w:r>
      <w:proofErr w:type="spellEnd"/>
      <w:r w:rsidRPr="00CD0125">
        <w:rPr>
          <w:lang w:val="en-US"/>
        </w:rPr>
        <w:t>;</w:t>
      </w:r>
    </w:p>
    <w:p w14:paraId="40013ED6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spellStart"/>
      <w:r w:rsidRPr="00CD0125">
        <w:rPr>
          <w:lang w:val="en-US"/>
        </w:rPr>
        <w:t>default_</w:t>
      </w:r>
      <w:proofErr w:type="gramStart"/>
      <w:r w:rsidRPr="00CD0125">
        <w:rPr>
          <w:lang w:val="en-US"/>
        </w:rPr>
        <w:t>type</w:t>
      </w:r>
      <w:proofErr w:type="spellEnd"/>
      <w:r w:rsidRPr="00CD0125">
        <w:rPr>
          <w:lang w:val="en-US"/>
        </w:rPr>
        <w:t xml:space="preserve">  application</w:t>
      </w:r>
      <w:proofErr w:type="gramEnd"/>
      <w:r w:rsidRPr="00CD0125">
        <w:rPr>
          <w:lang w:val="en-US"/>
        </w:rPr>
        <w:t>/octet-stream;</w:t>
      </w:r>
    </w:p>
    <w:p w14:paraId="0AD45B7B" w14:textId="77777777" w:rsidR="00CD0125" w:rsidRPr="00CD0125" w:rsidRDefault="00CD0125" w:rsidP="00CD0125">
      <w:pPr>
        <w:ind w:left="284"/>
        <w:rPr>
          <w:lang w:val="en-US"/>
        </w:rPr>
      </w:pPr>
    </w:p>
    <w:p w14:paraId="0FC638F5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spellStart"/>
      <w:r w:rsidRPr="00CD0125">
        <w:rPr>
          <w:lang w:val="en-US"/>
        </w:rPr>
        <w:t>log_</w:t>
      </w:r>
      <w:proofErr w:type="gramStart"/>
      <w:r w:rsidRPr="00CD0125">
        <w:rPr>
          <w:lang w:val="en-US"/>
        </w:rPr>
        <w:t>format</w:t>
      </w:r>
      <w:proofErr w:type="spellEnd"/>
      <w:r w:rsidRPr="00CD0125">
        <w:rPr>
          <w:lang w:val="en-US"/>
        </w:rPr>
        <w:t xml:space="preserve">  main</w:t>
      </w:r>
      <w:proofErr w:type="gramEnd"/>
      <w:r w:rsidRPr="00CD0125">
        <w:rPr>
          <w:lang w:val="en-US"/>
        </w:rPr>
        <w:t xml:space="preserve">  '$</w:t>
      </w:r>
      <w:proofErr w:type="spellStart"/>
      <w:r w:rsidRPr="00CD0125">
        <w:rPr>
          <w:lang w:val="en-US"/>
        </w:rPr>
        <w:t>remote_addr</w:t>
      </w:r>
      <w:proofErr w:type="spellEnd"/>
      <w:r w:rsidRPr="00CD0125">
        <w:rPr>
          <w:lang w:val="en-US"/>
        </w:rPr>
        <w:t xml:space="preserve"> - $</w:t>
      </w:r>
      <w:proofErr w:type="spellStart"/>
      <w:r w:rsidRPr="00CD0125">
        <w:rPr>
          <w:lang w:val="en-US"/>
        </w:rPr>
        <w:t>remote_user</w:t>
      </w:r>
      <w:proofErr w:type="spellEnd"/>
      <w:r w:rsidRPr="00CD0125">
        <w:rPr>
          <w:lang w:val="en-US"/>
        </w:rPr>
        <w:t xml:space="preserve"> [$</w:t>
      </w:r>
      <w:proofErr w:type="spellStart"/>
      <w:r w:rsidRPr="00CD0125">
        <w:rPr>
          <w:lang w:val="en-US"/>
        </w:rPr>
        <w:t>time_local</w:t>
      </w:r>
      <w:proofErr w:type="spellEnd"/>
      <w:r w:rsidRPr="00CD0125">
        <w:rPr>
          <w:lang w:val="en-US"/>
        </w:rPr>
        <w:t>] "$request" '</w:t>
      </w:r>
    </w:p>
    <w:p w14:paraId="4283B61E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          '$status $</w:t>
      </w:r>
      <w:proofErr w:type="spellStart"/>
      <w:r w:rsidRPr="00CD0125">
        <w:rPr>
          <w:lang w:val="en-US"/>
        </w:rPr>
        <w:t>body_bytes_sent</w:t>
      </w:r>
      <w:proofErr w:type="spellEnd"/>
      <w:r w:rsidRPr="00CD0125">
        <w:rPr>
          <w:lang w:val="en-US"/>
        </w:rPr>
        <w:t xml:space="preserve"> "$</w:t>
      </w:r>
      <w:proofErr w:type="spellStart"/>
      <w:r w:rsidRPr="00CD0125">
        <w:rPr>
          <w:lang w:val="en-US"/>
        </w:rPr>
        <w:t>http_referer</w:t>
      </w:r>
      <w:proofErr w:type="spellEnd"/>
      <w:r w:rsidRPr="00CD0125">
        <w:rPr>
          <w:lang w:val="en-US"/>
        </w:rPr>
        <w:t>" '</w:t>
      </w:r>
    </w:p>
    <w:p w14:paraId="51EE6FB2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          '"$</w:t>
      </w:r>
      <w:proofErr w:type="spellStart"/>
      <w:r w:rsidRPr="00CD0125">
        <w:rPr>
          <w:lang w:val="en-US"/>
        </w:rPr>
        <w:t>http_user_agent</w:t>
      </w:r>
      <w:proofErr w:type="spellEnd"/>
      <w:r w:rsidRPr="00CD0125">
        <w:rPr>
          <w:lang w:val="en-US"/>
        </w:rPr>
        <w:t>" "$</w:t>
      </w:r>
      <w:proofErr w:type="spellStart"/>
      <w:r w:rsidRPr="00CD0125">
        <w:rPr>
          <w:lang w:val="en-US"/>
        </w:rPr>
        <w:t>http_x_forwarded_for</w:t>
      </w:r>
      <w:proofErr w:type="spellEnd"/>
      <w:r w:rsidRPr="00CD0125">
        <w:rPr>
          <w:lang w:val="en-US"/>
        </w:rPr>
        <w:t>"';</w:t>
      </w:r>
    </w:p>
    <w:p w14:paraId="405AC23B" w14:textId="77777777" w:rsidR="00CD0125" w:rsidRPr="00CD0125" w:rsidRDefault="00CD0125" w:rsidP="00CD0125">
      <w:pPr>
        <w:ind w:left="284"/>
        <w:rPr>
          <w:lang w:val="en-US"/>
        </w:rPr>
      </w:pPr>
    </w:p>
    <w:p w14:paraId="0A9B1A8F" w14:textId="39153CEE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spellStart"/>
      <w:proofErr w:type="gramStart"/>
      <w:r w:rsidRPr="00CD0125">
        <w:rPr>
          <w:lang w:val="en-US"/>
        </w:rPr>
        <w:t>sendfile</w:t>
      </w:r>
      <w:proofErr w:type="spellEnd"/>
      <w:proofErr w:type="gramEnd"/>
      <w:r w:rsidRPr="00CD0125">
        <w:rPr>
          <w:lang w:val="en-US"/>
        </w:rPr>
        <w:t xml:space="preserve">        on;</w:t>
      </w:r>
    </w:p>
    <w:p w14:paraId="4499004D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spellStart"/>
      <w:r w:rsidRPr="00CD0125">
        <w:rPr>
          <w:lang w:val="en-US"/>
        </w:rPr>
        <w:t>keepalive_</w:t>
      </w:r>
      <w:proofErr w:type="gramStart"/>
      <w:r w:rsidRPr="00CD0125">
        <w:rPr>
          <w:lang w:val="en-US"/>
        </w:rPr>
        <w:t>timeout</w:t>
      </w:r>
      <w:proofErr w:type="spellEnd"/>
      <w:r w:rsidRPr="00CD0125">
        <w:rPr>
          <w:lang w:val="en-US"/>
        </w:rPr>
        <w:t xml:space="preserve">  65</w:t>
      </w:r>
      <w:proofErr w:type="gramEnd"/>
      <w:r w:rsidRPr="00CD0125">
        <w:rPr>
          <w:lang w:val="en-US"/>
        </w:rPr>
        <w:t>;</w:t>
      </w:r>
    </w:p>
    <w:p w14:paraId="2BDB3552" w14:textId="77777777" w:rsidR="00CD0125" w:rsidRPr="00CD0125" w:rsidRDefault="00CD0125" w:rsidP="00CD0125">
      <w:pPr>
        <w:rPr>
          <w:lang w:val="en-US"/>
        </w:rPr>
      </w:pPr>
    </w:p>
    <w:p w14:paraId="13995738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gramStart"/>
      <w:r w:rsidRPr="00CD0125">
        <w:rPr>
          <w:lang w:val="en-US"/>
        </w:rPr>
        <w:t>server</w:t>
      </w:r>
      <w:proofErr w:type="gramEnd"/>
      <w:r w:rsidRPr="00CD0125">
        <w:rPr>
          <w:lang w:val="en-US"/>
        </w:rPr>
        <w:t xml:space="preserve"> {</w:t>
      </w:r>
    </w:p>
    <w:p w14:paraId="7CB3BD4E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gramStart"/>
      <w:r w:rsidRPr="00CD0125">
        <w:rPr>
          <w:lang w:val="en-US"/>
        </w:rPr>
        <w:t>listen</w:t>
      </w:r>
      <w:proofErr w:type="gramEnd"/>
      <w:r w:rsidRPr="00CD0125">
        <w:rPr>
          <w:lang w:val="en-US"/>
        </w:rPr>
        <w:t xml:space="preserve">       7810;</w:t>
      </w:r>
    </w:p>
    <w:p w14:paraId="2BBE6596" w14:textId="456E71EC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spellStart"/>
      <w:r w:rsidRPr="00CD0125">
        <w:rPr>
          <w:lang w:val="en-US"/>
        </w:rPr>
        <w:t>server_</w:t>
      </w:r>
      <w:proofErr w:type="gramStart"/>
      <w:r w:rsidRPr="00CD0125">
        <w:rPr>
          <w:lang w:val="en-US"/>
        </w:rPr>
        <w:t>name</w:t>
      </w:r>
      <w:proofErr w:type="spellEnd"/>
      <w:r w:rsidRPr="00CD0125">
        <w:rPr>
          <w:lang w:val="en-US"/>
        </w:rPr>
        <w:t xml:space="preserve">  localhost</w:t>
      </w:r>
      <w:proofErr w:type="gramEnd"/>
      <w:r w:rsidRPr="00CD0125">
        <w:rPr>
          <w:lang w:val="en-US"/>
        </w:rPr>
        <w:t>;</w:t>
      </w:r>
    </w:p>
    <w:p w14:paraId="424BF0BA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gramStart"/>
      <w:r w:rsidRPr="00CD0125">
        <w:rPr>
          <w:lang w:val="en-US"/>
        </w:rPr>
        <w:t>location</w:t>
      </w:r>
      <w:proofErr w:type="gramEnd"/>
      <w:r w:rsidRPr="00CD0125">
        <w:rPr>
          <w:lang w:val="en-US"/>
        </w:rPr>
        <w:t xml:space="preserve"> / {</w:t>
      </w:r>
    </w:p>
    <w:p w14:paraId="765EE31D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</w:t>
      </w:r>
      <w:proofErr w:type="gramStart"/>
      <w:r w:rsidRPr="00CD0125">
        <w:rPr>
          <w:lang w:val="en-US"/>
        </w:rPr>
        <w:t>root</w:t>
      </w:r>
      <w:proofErr w:type="gramEnd"/>
      <w:r w:rsidRPr="00CD0125">
        <w:rPr>
          <w:lang w:val="en-US"/>
        </w:rPr>
        <w:t xml:space="preserve">   html;</w:t>
      </w:r>
    </w:p>
    <w:p w14:paraId="313BBDAE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</w:t>
      </w:r>
      <w:proofErr w:type="gramStart"/>
      <w:r w:rsidRPr="00CD0125">
        <w:rPr>
          <w:lang w:val="en-US"/>
        </w:rPr>
        <w:t>index  index.html</w:t>
      </w:r>
      <w:proofErr w:type="gramEnd"/>
      <w:r w:rsidRPr="00CD0125">
        <w:rPr>
          <w:lang w:val="en-US"/>
        </w:rPr>
        <w:t xml:space="preserve"> index.htm;</w:t>
      </w:r>
    </w:p>
    <w:p w14:paraId="5BE896A6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}</w:t>
      </w:r>
    </w:p>
    <w:p w14:paraId="04E8415D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spellStart"/>
      <w:r w:rsidRPr="00CD0125">
        <w:rPr>
          <w:lang w:val="en-US"/>
        </w:rPr>
        <w:t>error_page</w:t>
      </w:r>
      <w:proofErr w:type="spellEnd"/>
      <w:r w:rsidRPr="00CD0125">
        <w:rPr>
          <w:lang w:val="en-US"/>
        </w:rPr>
        <w:t xml:space="preserve">   500 502 503 </w:t>
      </w:r>
      <w:proofErr w:type="gramStart"/>
      <w:r w:rsidRPr="00CD0125">
        <w:rPr>
          <w:lang w:val="en-US"/>
        </w:rPr>
        <w:t>504  /</w:t>
      </w:r>
      <w:proofErr w:type="gramEnd"/>
      <w:r w:rsidRPr="00CD0125">
        <w:rPr>
          <w:lang w:val="en-US"/>
        </w:rPr>
        <w:t>50x.html;</w:t>
      </w:r>
    </w:p>
    <w:p w14:paraId="5D204534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gramStart"/>
      <w:r w:rsidRPr="00CD0125">
        <w:rPr>
          <w:lang w:val="en-US"/>
        </w:rPr>
        <w:t>location</w:t>
      </w:r>
      <w:proofErr w:type="gramEnd"/>
      <w:r w:rsidRPr="00CD0125">
        <w:rPr>
          <w:lang w:val="en-US"/>
        </w:rPr>
        <w:t xml:space="preserve"> = /50x.html {</w:t>
      </w:r>
    </w:p>
    <w:p w14:paraId="3A0BD37A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</w:t>
      </w:r>
      <w:proofErr w:type="gramStart"/>
      <w:r w:rsidRPr="00CD0125">
        <w:rPr>
          <w:lang w:val="en-US"/>
        </w:rPr>
        <w:t>root</w:t>
      </w:r>
      <w:proofErr w:type="gramEnd"/>
      <w:r w:rsidRPr="00CD0125">
        <w:rPr>
          <w:lang w:val="en-US"/>
        </w:rPr>
        <w:t xml:space="preserve">   html;</w:t>
      </w:r>
    </w:p>
    <w:p w14:paraId="72BCC543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}</w:t>
      </w:r>
    </w:p>
    <w:p w14:paraId="4EE8824A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}</w:t>
      </w:r>
    </w:p>
    <w:p w14:paraId="48DB40E7" w14:textId="77777777" w:rsidR="00CD0125" w:rsidRPr="00CD0125" w:rsidRDefault="00CD0125" w:rsidP="00CD0125">
      <w:pPr>
        <w:ind w:left="284"/>
        <w:rPr>
          <w:lang w:val="en-US"/>
        </w:rPr>
      </w:pPr>
    </w:p>
    <w:p w14:paraId="1E55A69A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gramStart"/>
      <w:r w:rsidRPr="00CD0125">
        <w:rPr>
          <w:lang w:val="en-US"/>
        </w:rPr>
        <w:t>map</w:t>
      </w:r>
      <w:proofErr w:type="gramEnd"/>
      <w:r w:rsidRPr="00CD0125">
        <w:rPr>
          <w:lang w:val="en-US"/>
        </w:rPr>
        <w:t xml:space="preserve"> $</w:t>
      </w:r>
      <w:proofErr w:type="spellStart"/>
      <w:r w:rsidRPr="00CD0125">
        <w:rPr>
          <w:lang w:val="en-US"/>
        </w:rPr>
        <w:t>http_upgrade</w:t>
      </w:r>
      <w:proofErr w:type="spellEnd"/>
      <w:r w:rsidRPr="00CD0125">
        <w:rPr>
          <w:lang w:val="en-US"/>
        </w:rPr>
        <w:t xml:space="preserve"> $</w:t>
      </w:r>
      <w:proofErr w:type="spellStart"/>
      <w:r w:rsidRPr="00CD0125">
        <w:rPr>
          <w:lang w:val="en-US"/>
        </w:rPr>
        <w:t>connection_upgrade</w:t>
      </w:r>
      <w:proofErr w:type="spellEnd"/>
      <w:r w:rsidRPr="00CD0125">
        <w:rPr>
          <w:lang w:val="en-US"/>
        </w:rPr>
        <w:t xml:space="preserve"> {</w:t>
      </w:r>
    </w:p>
    <w:p w14:paraId="56E51CC3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gramStart"/>
      <w:r w:rsidRPr="00CD0125">
        <w:rPr>
          <w:lang w:val="en-US"/>
        </w:rPr>
        <w:t>default</w:t>
      </w:r>
      <w:proofErr w:type="gramEnd"/>
      <w:r w:rsidRPr="00CD0125">
        <w:rPr>
          <w:lang w:val="en-US"/>
        </w:rPr>
        <w:t xml:space="preserve"> upgrade;</w:t>
      </w:r>
    </w:p>
    <w:p w14:paraId="2E8D553C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'' </w:t>
      </w:r>
      <w:proofErr w:type="gramStart"/>
      <w:r w:rsidRPr="00CD0125">
        <w:rPr>
          <w:lang w:val="en-US"/>
        </w:rPr>
        <w:t>close</w:t>
      </w:r>
      <w:proofErr w:type="gramEnd"/>
      <w:r w:rsidRPr="00CD0125">
        <w:rPr>
          <w:lang w:val="en-US"/>
        </w:rPr>
        <w:t>;</w:t>
      </w:r>
    </w:p>
    <w:p w14:paraId="7F0BA3F4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}</w:t>
      </w:r>
    </w:p>
    <w:p w14:paraId="7C9DBA94" w14:textId="77777777" w:rsidR="00CD0125" w:rsidRPr="00CD0125" w:rsidRDefault="00CD0125" w:rsidP="00CD0125">
      <w:pPr>
        <w:ind w:left="284"/>
        <w:rPr>
          <w:lang w:val="en-US"/>
        </w:rPr>
      </w:pPr>
    </w:p>
    <w:p w14:paraId="4A0BB22E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gramStart"/>
      <w:r w:rsidRPr="00CD0125">
        <w:rPr>
          <w:lang w:val="en-US"/>
        </w:rPr>
        <w:t>upstream</w:t>
      </w:r>
      <w:proofErr w:type="gramEnd"/>
      <w:r w:rsidRPr="00CD0125">
        <w:rPr>
          <w:lang w:val="en-US"/>
        </w:rPr>
        <w:t xml:space="preserve"> </w:t>
      </w:r>
      <w:proofErr w:type="spellStart"/>
      <w:r w:rsidRPr="00CD0125">
        <w:rPr>
          <w:lang w:val="en-US"/>
        </w:rPr>
        <w:t>asrserver</w:t>
      </w:r>
      <w:proofErr w:type="spellEnd"/>
      <w:r w:rsidRPr="00CD0125">
        <w:rPr>
          <w:lang w:val="en-US"/>
        </w:rPr>
        <w:t xml:space="preserve"> {</w:t>
      </w:r>
    </w:p>
    <w:p w14:paraId="3DBF76A3" w14:textId="1932480C" w:rsidR="00CD0125" w:rsidRPr="00CD0125" w:rsidRDefault="00CD0125" w:rsidP="00CD0125">
      <w:pPr>
        <w:ind w:left="284"/>
      </w:pPr>
      <w:r w:rsidRPr="00323EC6">
        <w:rPr>
          <w:lang w:val="en-US"/>
        </w:rPr>
        <w:t xml:space="preserve">        </w:t>
      </w:r>
      <w:proofErr w:type="gramStart"/>
      <w:r w:rsidRPr="00CD0125">
        <w:rPr>
          <w:lang w:val="en-US"/>
        </w:rPr>
        <w:t>server</w:t>
      </w:r>
      <w:proofErr w:type="gramEnd"/>
      <w:r w:rsidRPr="00CD0125">
        <w:t xml:space="preserve"> </w:t>
      </w:r>
      <w:proofErr w:type="spellStart"/>
      <w:r w:rsidRPr="00CD0125">
        <w:rPr>
          <w:lang w:val="en-US"/>
        </w:rPr>
        <w:t>asr</w:t>
      </w:r>
      <w:proofErr w:type="spellEnd"/>
      <w:r w:rsidRPr="00CD0125">
        <w:t xml:space="preserve">1:2700 </w:t>
      </w:r>
      <w:r w:rsidRPr="00CD0125">
        <w:rPr>
          <w:lang w:val="en-US"/>
        </w:rPr>
        <w:t>max</w:t>
      </w:r>
      <w:r w:rsidRPr="00CD0125">
        <w:t>_</w:t>
      </w:r>
      <w:r w:rsidRPr="00CD0125">
        <w:rPr>
          <w:lang w:val="en-US"/>
        </w:rPr>
        <w:t>conns</w:t>
      </w:r>
      <w:r w:rsidRPr="00CD0125">
        <w:t xml:space="preserve">=6; - # </w:t>
      </w:r>
      <w:r>
        <w:t xml:space="preserve">указание по лимиту подключений на </w:t>
      </w:r>
      <w:proofErr w:type="spellStart"/>
      <w:r>
        <w:rPr>
          <w:lang w:val="en-US"/>
        </w:rPr>
        <w:t>asr</w:t>
      </w:r>
      <w:proofErr w:type="spellEnd"/>
      <w:r w:rsidRPr="00CD0125">
        <w:t>1</w:t>
      </w:r>
    </w:p>
    <w:p w14:paraId="75372294" w14:textId="0ECBE91B" w:rsidR="00CD0125" w:rsidRPr="00CD0125" w:rsidRDefault="00CD0125" w:rsidP="00CD0125">
      <w:pPr>
        <w:ind w:left="284"/>
      </w:pPr>
      <w:r w:rsidRPr="00CD0125">
        <w:t xml:space="preserve">        </w:t>
      </w:r>
      <w:proofErr w:type="gramStart"/>
      <w:r w:rsidRPr="00CD0125">
        <w:rPr>
          <w:lang w:val="en-US"/>
        </w:rPr>
        <w:t>server</w:t>
      </w:r>
      <w:proofErr w:type="gramEnd"/>
      <w:r w:rsidRPr="00CD0125">
        <w:t xml:space="preserve"> </w:t>
      </w:r>
      <w:proofErr w:type="spellStart"/>
      <w:r w:rsidRPr="00CD0125">
        <w:rPr>
          <w:lang w:val="en-US"/>
        </w:rPr>
        <w:t>asr</w:t>
      </w:r>
      <w:proofErr w:type="spellEnd"/>
      <w:r w:rsidRPr="00CD0125">
        <w:t xml:space="preserve">2:2700 </w:t>
      </w:r>
      <w:r w:rsidRPr="00CD0125">
        <w:rPr>
          <w:lang w:val="en-US"/>
        </w:rPr>
        <w:t>max</w:t>
      </w:r>
      <w:r w:rsidRPr="00CD0125">
        <w:t>_</w:t>
      </w:r>
      <w:r w:rsidRPr="00CD0125">
        <w:rPr>
          <w:lang w:val="en-US"/>
        </w:rPr>
        <w:t>conns</w:t>
      </w:r>
      <w:r w:rsidRPr="00CD0125">
        <w:t xml:space="preserve">=6; - # </w:t>
      </w:r>
      <w:r>
        <w:t xml:space="preserve">указание по лимиту подключений на </w:t>
      </w:r>
      <w:proofErr w:type="spellStart"/>
      <w:r>
        <w:rPr>
          <w:lang w:val="en-US"/>
        </w:rPr>
        <w:t>asr</w:t>
      </w:r>
      <w:proofErr w:type="spellEnd"/>
      <w:r w:rsidRPr="004A34C5">
        <w:t>2</w:t>
      </w:r>
    </w:p>
    <w:p w14:paraId="5F368006" w14:textId="15E1C33E" w:rsidR="00CD0125" w:rsidRPr="00CD0125" w:rsidRDefault="00CD0125" w:rsidP="00CD0125">
      <w:pPr>
        <w:ind w:left="284"/>
      </w:pPr>
      <w:r w:rsidRPr="00CD0125">
        <w:t xml:space="preserve">        </w:t>
      </w:r>
      <w:proofErr w:type="gramStart"/>
      <w:r w:rsidRPr="00CD0125">
        <w:rPr>
          <w:lang w:val="en-US"/>
        </w:rPr>
        <w:t>server</w:t>
      </w:r>
      <w:proofErr w:type="gramEnd"/>
      <w:r w:rsidRPr="00CD0125">
        <w:t xml:space="preserve"> </w:t>
      </w:r>
      <w:proofErr w:type="spellStart"/>
      <w:r w:rsidRPr="00CD0125">
        <w:rPr>
          <w:lang w:val="en-US"/>
        </w:rPr>
        <w:t>asr</w:t>
      </w:r>
      <w:proofErr w:type="spellEnd"/>
      <w:r w:rsidRPr="00CD0125">
        <w:t xml:space="preserve">3:2700 </w:t>
      </w:r>
      <w:r w:rsidRPr="00CD0125">
        <w:rPr>
          <w:lang w:val="en-US"/>
        </w:rPr>
        <w:t>max</w:t>
      </w:r>
      <w:r w:rsidRPr="00CD0125">
        <w:t>_</w:t>
      </w:r>
      <w:r w:rsidRPr="00CD0125">
        <w:rPr>
          <w:lang w:val="en-US"/>
        </w:rPr>
        <w:t>conns</w:t>
      </w:r>
      <w:r w:rsidRPr="00CD0125">
        <w:t xml:space="preserve">=15; - # </w:t>
      </w:r>
      <w:r>
        <w:t xml:space="preserve">указание по лимиту подключений на </w:t>
      </w:r>
      <w:proofErr w:type="spellStart"/>
      <w:r>
        <w:rPr>
          <w:lang w:val="en-US"/>
        </w:rPr>
        <w:t>asr</w:t>
      </w:r>
      <w:proofErr w:type="spellEnd"/>
      <w:r w:rsidRPr="004A34C5">
        <w:t>3</w:t>
      </w:r>
      <w:r w:rsidRPr="00CD0125">
        <w:t xml:space="preserve"> </w:t>
      </w:r>
    </w:p>
    <w:p w14:paraId="48DA548D" w14:textId="15DBF8BA" w:rsidR="00CD0125" w:rsidRPr="00CD0125" w:rsidRDefault="00CD0125" w:rsidP="00CD0125">
      <w:pPr>
        <w:ind w:left="284"/>
      </w:pPr>
      <w:r w:rsidRPr="00CD0125">
        <w:t xml:space="preserve">        </w:t>
      </w:r>
      <w:proofErr w:type="gramStart"/>
      <w:r w:rsidRPr="00CD0125">
        <w:rPr>
          <w:lang w:val="en-US"/>
        </w:rPr>
        <w:t>server</w:t>
      </w:r>
      <w:proofErr w:type="gramEnd"/>
      <w:r w:rsidRPr="00CD0125">
        <w:t xml:space="preserve"> </w:t>
      </w:r>
      <w:proofErr w:type="spellStart"/>
      <w:r w:rsidRPr="00CD0125">
        <w:rPr>
          <w:lang w:val="en-US"/>
        </w:rPr>
        <w:t>asr</w:t>
      </w:r>
      <w:proofErr w:type="spellEnd"/>
      <w:r w:rsidRPr="00CD0125">
        <w:t xml:space="preserve">4:2700 </w:t>
      </w:r>
      <w:r w:rsidRPr="00CD0125">
        <w:rPr>
          <w:lang w:val="en-US"/>
        </w:rPr>
        <w:t>max</w:t>
      </w:r>
      <w:r w:rsidRPr="00CD0125">
        <w:t>_</w:t>
      </w:r>
      <w:r w:rsidRPr="00CD0125">
        <w:rPr>
          <w:lang w:val="en-US"/>
        </w:rPr>
        <w:t>conns</w:t>
      </w:r>
      <w:r w:rsidRPr="00CD0125">
        <w:t xml:space="preserve">=15; - # </w:t>
      </w:r>
      <w:r>
        <w:t xml:space="preserve">указание по лимиту подключений на </w:t>
      </w:r>
      <w:proofErr w:type="spellStart"/>
      <w:r>
        <w:rPr>
          <w:lang w:val="en-US"/>
        </w:rPr>
        <w:t>asr</w:t>
      </w:r>
      <w:proofErr w:type="spellEnd"/>
      <w:r w:rsidRPr="004A34C5">
        <w:t>4</w:t>
      </w:r>
    </w:p>
    <w:p w14:paraId="7AEA6E0D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t xml:space="preserve">    </w:t>
      </w:r>
      <w:r w:rsidRPr="00CD0125">
        <w:rPr>
          <w:lang w:val="en-US"/>
        </w:rPr>
        <w:t>}</w:t>
      </w:r>
    </w:p>
    <w:p w14:paraId="0E8CD7D8" w14:textId="77777777" w:rsidR="00CD0125" w:rsidRPr="00CD0125" w:rsidRDefault="00CD0125" w:rsidP="00CD0125">
      <w:pPr>
        <w:ind w:left="284"/>
        <w:rPr>
          <w:lang w:val="en-US"/>
        </w:rPr>
      </w:pPr>
    </w:p>
    <w:p w14:paraId="4C413B55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</w:t>
      </w:r>
      <w:proofErr w:type="gramStart"/>
      <w:r w:rsidRPr="00CD0125">
        <w:rPr>
          <w:lang w:val="en-US"/>
        </w:rPr>
        <w:t>server</w:t>
      </w:r>
      <w:proofErr w:type="gramEnd"/>
      <w:r w:rsidRPr="00CD0125">
        <w:rPr>
          <w:lang w:val="en-US"/>
        </w:rPr>
        <w:t xml:space="preserve"> {</w:t>
      </w:r>
    </w:p>
    <w:p w14:paraId="7D8DF8C0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gramStart"/>
      <w:r w:rsidRPr="00CD0125">
        <w:rPr>
          <w:lang w:val="en-US"/>
        </w:rPr>
        <w:t>listen</w:t>
      </w:r>
      <w:proofErr w:type="gramEnd"/>
      <w:r w:rsidRPr="00CD0125">
        <w:rPr>
          <w:lang w:val="en-US"/>
        </w:rPr>
        <w:t xml:space="preserve"> 2600;</w:t>
      </w:r>
    </w:p>
    <w:p w14:paraId="0C28E0F9" w14:textId="42B89C26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spellStart"/>
      <w:r w:rsidRPr="00CD0125">
        <w:rPr>
          <w:lang w:val="en-US"/>
        </w:rPr>
        <w:t>server_</w:t>
      </w:r>
      <w:proofErr w:type="gramStart"/>
      <w:r w:rsidRPr="00CD0125">
        <w:rPr>
          <w:lang w:val="en-US"/>
        </w:rPr>
        <w:t>name</w:t>
      </w:r>
      <w:proofErr w:type="spellEnd"/>
      <w:r w:rsidRPr="00CD0125">
        <w:rPr>
          <w:lang w:val="en-US"/>
        </w:rPr>
        <w:t xml:space="preserve">  0.0.0.0</w:t>
      </w:r>
      <w:proofErr w:type="gramEnd"/>
      <w:r w:rsidRPr="00CD0125">
        <w:rPr>
          <w:lang w:val="en-US"/>
        </w:rPr>
        <w:t>;</w:t>
      </w:r>
    </w:p>
    <w:p w14:paraId="3F4B43A2" w14:textId="77777777" w:rsidR="00CD0125" w:rsidRPr="00CD0125" w:rsidRDefault="00CD0125" w:rsidP="00CD0125">
      <w:pPr>
        <w:ind w:left="284"/>
        <w:rPr>
          <w:lang w:val="en-US"/>
        </w:rPr>
      </w:pPr>
    </w:p>
    <w:p w14:paraId="174B79BD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</w:t>
      </w:r>
      <w:proofErr w:type="gramStart"/>
      <w:r w:rsidRPr="00CD0125">
        <w:rPr>
          <w:lang w:val="en-US"/>
        </w:rPr>
        <w:t>location</w:t>
      </w:r>
      <w:proofErr w:type="gramEnd"/>
      <w:r w:rsidRPr="00CD0125">
        <w:rPr>
          <w:lang w:val="en-US"/>
        </w:rPr>
        <w:t xml:space="preserve"> / {</w:t>
      </w:r>
    </w:p>
    <w:p w14:paraId="458A13DD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</w:t>
      </w:r>
      <w:proofErr w:type="spellStart"/>
      <w:r w:rsidRPr="00CD0125">
        <w:rPr>
          <w:lang w:val="en-US"/>
        </w:rPr>
        <w:t>proxy_pass</w:t>
      </w:r>
      <w:proofErr w:type="spellEnd"/>
      <w:r w:rsidRPr="00CD0125">
        <w:rPr>
          <w:lang w:val="en-US"/>
        </w:rPr>
        <w:t xml:space="preserve"> http://asrserver;</w:t>
      </w:r>
    </w:p>
    <w:p w14:paraId="5D28D4B5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</w:t>
      </w:r>
      <w:proofErr w:type="spellStart"/>
      <w:r w:rsidRPr="00CD0125">
        <w:rPr>
          <w:lang w:val="en-US"/>
        </w:rPr>
        <w:t>proxy_http_version</w:t>
      </w:r>
      <w:proofErr w:type="spellEnd"/>
      <w:r w:rsidRPr="00CD0125">
        <w:rPr>
          <w:lang w:val="en-US"/>
        </w:rPr>
        <w:t xml:space="preserve"> 1.1;</w:t>
      </w:r>
    </w:p>
    <w:p w14:paraId="02751247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</w:t>
      </w:r>
      <w:proofErr w:type="spellStart"/>
      <w:proofErr w:type="gramStart"/>
      <w:r w:rsidRPr="00CD0125">
        <w:rPr>
          <w:lang w:val="en-US"/>
        </w:rPr>
        <w:t>proxy_set_header</w:t>
      </w:r>
      <w:proofErr w:type="spellEnd"/>
      <w:proofErr w:type="gramEnd"/>
      <w:r w:rsidRPr="00CD0125">
        <w:rPr>
          <w:lang w:val="en-US"/>
        </w:rPr>
        <w:t xml:space="preserve"> Upgrade $</w:t>
      </w:r>
      <w:proofErr w:type="spellStart"/>
      <w:r w:rsidRPr="00CD0125">
        <w:rPr>
          <w:lang w:val="en-US"/>
        </w:rPr>
        <w:t>http_upgrade</w:t>
      </w:r>
      <w:proofErr w:type="spellEnd"/>
      <w:r w:rsidRPr="00CD0125">
        <w:rPr>
          <w:lang w:val="en-US"/>
        </w:rPr>
        <w:t>;</w:t>
      </w:r>
    </w:p>
    <w:p w14:paraId="604ADE32" w14:textId="77777777" w:rsidR="00CD0125" w:rsidRPr="00CD0125" w:rsidRDefault="00CD0125" w:rsidP="00CD0125">
      <w:pPr>
        <w:ind w:left="284"/>
        <w:rPr>
          <w:lang w:val="en-US"/>
        </w:rPr>
      </w:pPr>
      <w:r w:rsidRPr="00CD0125">
        <w:rPr>
          <w:lang w:val="en-US"/>
        </w:rPr>
        <w:t xml:space="preserve">            </w:t>
      </w:r>
      <w:proofErr w:type="spellStart"/>
      <w:proofErr w:type="gramStart"/>
      <w:r w:rsidRPr="00CD0125">
        <w:rPr>
          <w:lang w:val="en-US"/>
        </w:rPr>
        <w:t>proxy_set_header</w:t>
      </w:r>
      <w:proofErr w:type="spellEnd"/>
      <w:proofErr w:type="gramEnd"/>
      <w:r w:rsidRPr="00CD0125">
        <w:rPr>
          <w:lang w:val="en-US"/>
        </w:rPr>
        <w:t xml:space="preserve"> Connection $</w:t>
      </w:r>
      <w:proofErr w:type="spellStart"/>
      <w:r w:rsidRPr="00CD0125">
        <w:rPr>
          <w:lang w:val="en-US"/>
        </w:rPr>
        <w:t>connection_upgrade</w:t>
      </w:r>
      <w:proofErr w:type="spellEnd"/>
      <w:r w:rsidRPr="00CD0125">
        <w:rPr>
          <w:lang w:val="en-US"/>
        </w:rPr>
        <w:t>;</w:t>
      </w:r>
    </w:p>
    <w:p w14:paraId="333B0B0B" w14:textId="77777777" w:rsidR="00CD0125" w:rsidRPr="00CD0125" w:rsidRDefault="00CD0125" w:rsidP="00CD0125">
      <w:pPr>
        <w:ind w:left="284"/>
      </w:pPr>
      <w:r w:rsidRPr="00CD0125">
        <w:rPr>
          <w:lang w:val="en-US"/>
        </w:rPr>
        <w:t xml:space="preserve">            </w:t>
      </w:r>
      <w:proofErr w:type="spellStart"/>
      <w:r w:rsidRPr="00CD0125">
        <w:t>proxy_read_timeout</w:t>
      </w:r>
      <w:proofErr w:type="spellEnd"/>
      <w:r w:rsidRPr="00CD0125">
        <w:t xml:space="preserve"> 950s;</w:t>
      </w:r>
    </w:p>
    <w:p w14:paraId="7B237E88" w14:textId="77777777" w:rsidR="00CD0125" w:rsidRPr="00CD0125" w:rsidRDefault="00CD0125" w:rsidP="00CD0125">
      <w:pPr>
        <w:ind w:left="284"/>
      </w:pPr>
      <w:r w:rsidRPr="00CD0125">
        <w:t xml:space="preserve">        }</w:t>
      </w:r>
    </w:p>
    <w:p w14:paraId="1BBA29EF" w14:textId="77777777" w:rsidR="00CD0125" w:rsidRPr="00CD0125" w:rsidRDefault="00CD0125" w:rsidP="00CD0125">
      <w:pPr>
        <w:ind w:left="284"/>
      </w:pPr>
      <w:r w:rsidRPr="00CD0125">
        <w:t xml:space="preserve">    }</w:t>
      </w:r>
    </w:p>
    <w:p w14:paraId="4FE7797C" w14:textId="77777777" w:rsidR="00CD0125" w:rsidRPr="00CD0125" w:rsidRDefault="00CD0125" w:rsidP="00CD0125">
      <w:pPr>
        <w:ind w:left="284"/>
      </w:pPr>
      <w:r w:rsidRPr="00CD0125">
        <w:t>}</w:t>
      </w:r>
    </w:p>
    <w:p w14:paraId="6A3C2DD1" w14:textId="77777777" w:rsidR="00CD0125" w:rsidRPr="00BE6E48" w:rsidRDefault="00CD0125" w:rsidP="004A34C5">
      <w:pPr>
        <w:rPr>
          <w:lang w:val="en-US"/>
        </w:rPr>
      </w:pPr>
    </w:p>
    <w:p w14:paraId="702BB21F" w14:textId="77777777" w:rsidR="00A21DB1" w:rsidRPr="00A21DB1" w:rsidRDefault="00A21DB1" w:rsidP="001914FE">
      <w:pPr>
        <w:ind w:left="284"/>
      </w:pPr>
    </w:p>
    <w:p w14:paraId="755903F2" w14:textId="5CBD3103" w:rsidR="00AE0604" w:rsidRPr="00D54F14" w:rsidRDefault="00A00B3B" w:rsidP="00AE0604">
      <w:pPr>
        <w:pStyle w:val="1"/>
      </w:pPr>
      <w:bookmarkStart w:id="27" w:name="_Toc95183231"/>
      <w:r>
        <w:t>Мониторинг</w:t>
      </w:r>
      <w:bookmarkEnd w:id="27"/>
    </w:p>
    <w:p w14:paraId="72F93FD7" w14:textId="332E6BF7" w:rsidR="00AE0604" w:rsidRDefault="00A00B3B" w:rsidP="00AE0604">
      <w:r>
        <w:t>Каждый компонент ПРА имеет встроенные функции мониторинга доступности.</w:t>
      </w:r>
    </w:p>
    <w:p w14:paraId="16F0A857" w14:textId="21A6A7D4" w:rsidR="00A00B3B" w:rsidRDefault="00A00B3B" w:rsidP="00AE0604">
      <w:r>
        <w:t xml:space="preserve">Управление состояние производится встроенными средствами </w:t>
      </w:r>
      <w:proofErr w:type="spellStart"/>
      <w:r>
        <w:t>Docker</w:t>
      </w:r>
      <w:proofErr w:type="spellEnd"/>
      <w:r w:rsidRPr="00A00B3B">
        <w:t xml:space="preserve"> </w:t>
      </w:r>
      <w:proofErr w:type="spellStart"/>
      <w:r>
        <w:t>swarm</w:t>
      </w:r>
      <w:proofErr w:type="spellEnd"/>
      <w:r w:rsidRPr="00A00B3B">
        <w:t>.</w:t>
      </w:r>
    </w:p>
    <w:p w14:paraId="5F130EB8" w14:textId="025DB902" w:rsidR="00AE0604" w:rsidRDefault="00A00B3B" w:rsidP="00AE0604">
      <w:pPr>
        <w:pStyle w:val="2"/>
      </w:pPr>
      <w:bookmarkStart w:id="28" w:name="_Toc95183232"/>
      <w:r>
        <w:t>Управление нагрузкой</w:t>
      </w:r>
      <w:bookmarkEnd w:id="28"/>
    </w:p>
    <w:p w14:paraId="3A387709" w14:textId="04825841" w:rsidR="00A00B3B" w:rsidRDefault="00A00B3B" w:rsidP="00AE0604">
      <w:r>
        <w:t xml:space="preserve">Для управления масштабирование ПРА при превышении </w:t>
      </w:r>
      <w:proofErr w:type="gramStart"/>
      <w:r>
        <w:t>нагрузи</w:t>
      </w:r>
      <w:proofErr w:type="gramEnd"/>
      <w:r>
        <w:t xml:space="preserve"> на какой либо компонент, предусмотрена возможность проверки состояние размера очередей</w:t>
      </w:r>
      <w:r w:rsidR="005B5395" w:rsidRPr="005B5395">
        <w:t xml:space="preserve"> </w:t>
      </w:r>
      <w:r w:rsidR="005B5395">
        <w:t>с запросов в APP компонент</w:t>
      </w:r>
      <w:r>
        <w:t>:</w:t>
      </w:r>
    </w:p>
    <w:p w14:paraId="3C12E368" w14:textId="28F8AA84" w:rsidR="00A00B3B" w:rsidRPr="006E38FD" w:rsidRDefault="00A00B3B" w:rsidP="00AE0604">
      <w:pPr>
        <w:rPr>
          <w:b/>
          <w:bCs/>
        </w:rPr>
      </w:pPr>
      <w:r w:rsidRPr="006E38FD">
        <w:rPr>
          <w:b/>
          <w:bCs/>
        </w:rPr>
        <w:t>Очередь на загрузку метаданных и аудиофайлов в систему из ВАТС.</w:t>
      </w:r>
    </w:p>
    <w:p w14:paraId="7E33ED5F" w14:textId="25489F81" w:rsidR="00C93C5F" w:rsidRPr="008F0488" w:rsidRDefault="005B5395" w:rsidP="00FA074E">
      <w:pPr>
        <w:ind w:firstLine="708"/>
      </w:pPr>
      <w:r w:rsidRPr="005B5395">
        <w:rPr>
          <w:b/>
          <w:bCs/>
        </w:rPr>
        <w:t>Запрос:</w:t>
      </w:r>
      <w:r>
        <w:t xml:space="preserve"> GET</w:t>
      </w:r>
      <w:r w:rsidRPr="005B5395">
        <w:t xml:space="preserve"> </w:t>
      </w:r>
      <w:hyperlink r:id="rId14" w:history="1">
        <w:r w:rsidR="005F2722">
          <w:rPr>
            <w:rStyle w:val="aff0"/>
          </w:rPr>
          <w:t>http</w:t>
        </w:r>
        <w:r w:rsidR="005F2722" w:rsidRPr="005F2722">
          <w:rPr>
            <w:rStyle w:val="aff0"/>
          </w:rPr>
          <w:t>://</w:t>
        </w:r>
        <w:r w:rsidR="005F2722">
          <w:rPr>
            <w:rStyle w:val="aff0"/>
          </w:rPr>
          <w:t>app</w:t>
        </w:r>
        <w:r w:rsidR="005F2722" w:rsidRPr="005F2722">
          <w:rPr>
            <w:rStyle w:val="aff0"/>
          </w:rPr>
          <w:t>/</w:t>
        </w:r>
        <w:r w:rsidR="005F2722">
          <w:rPr>
            <w:rStyle w:val="aff0"/>
          </w:rPr>
          <w:t>monitoring</w:t>
        </w:r>
        <w:r w:rsidR="005F2722" w:rsidRPr="005F2722">
          <w:rPr>
            <w:rStyle w:val="aff0"/>
          </w:rPr>
          <w:t>/</w:t>
        </w:r>
        <w:r w:rsidR="005F2722">
          <w:rPr>
            <w:rStyle w:val="aff0"/>
          </w:rPr>
          <w:t>load</w:t>
        </w:r>
        <w:r w:rsidR="005F2722" w:rsidRPr="005F2722">
          <w:rPr>
            <w:rStyle w:val="aff0"/>
          </w:rPr>
          <w:t>_</w:t>
        </w:r>
        <w:r w:rsidR="005F2722">
          <w:rPr>
            <w:rStyle w:val="aff0"/>
          </w:rPr>
          <w:t>length</w:t>
        </w:r>
      </w:hyperlink>
      <w:r w:rsidR="008F0488">
        <w:t xml:space="preserve"> , г</w:t>
      </w:r>
      <w:r w:rsidR="00C93C5F">
        <w:t xml:space="preserve">де </w:t>
      </w:r>
      <w:proofErr w:type="spellStart"/>
      <w:r w:rsidR="00C93C5F">
        <w:t>app</w:t>
      </w:r>
      <w:proofErr w:type="spellEnd"/>
      <w:r w:rsidR="00C93C5F" w:rsidRPr="008F0488">
        <w:t xml:space="preserve"> </w:t>
      </w:r>
      <w:r w:rsidR="008F0488">
        <w:t>–</w:t>
      </w:r>
      <w:r w:rsidR="00C93C5F">
        <w:t xml:space="preserve"> </w:t>
      </w:r>
      <w:r w:rsidR="008F0488">
        <w:t>URL</w:t>
      </w:r>
      <w:r w:rsidR="008F0488" w:rsidRPr="008F0488">
        <w:t xml:space="preserve"> </w:t>
      </w:r>
      <w:proofErr w:type="spellStart"/>
      <w:r w:rsidR="008F0488">
        <w:t>app</w:t>
      </w:r>
      <w:proofErr w:type="spellEnd"/>
      <w:r w:rsidR="008F0488" w:rsidRPr="008F0488">
        <w:t xml:space="preserve"> </w:t>
      </w:r>
      <w:r w:rsidR="008F0488">
        <w:t>приложения</w:t>
      </w:r>
    </w:p>
    <w:p w14:paraId="01125C92" w14:textId="1980589B" w:rsidR="00A00B3B" w:rsidRPr="002D2F5F" w:rsidRDefault="005B5395" w:rsidP="002D2F5F">
      <w:pPr>
        <w:ind w:firstLine="708"/>
      </w:pPr>
      <w:r w:rsidRPr="005B5395">
        <w:rPr>
          <w:b/>
          <w:bCs/>
        </w:rPr>
        <w:t>Ответ</w:t>
      </w:r>
      <w:r>
        <w:rPr>
          <w:b/>
          <w:bCs/>
        </w:rPr>
        <w:t>:</w:t>
      </w:r>
      <w:r>
        <w:t xml:space="preserve"> цифровое значение длины очереди.</w:t>
      </w:r>
      <w:r w:rsidR="00AE0604" w:rsidRPr="00BA3EAF">
        <w:br/>
      </w:r>
      <w:r w:rsidR="00A00B3B" w:rsidRPr="006E38FD">
        <w:rPr>
          <w:b/>
          <w:bCs/>
        </w:rPr>
        <w:t>Очередь на обработку загруженных в систему аудиоданных.</w:t>
      </w:r>
    </w:p>
    <w:p w14:paraId="65528FAD" w14:textId="53078400" w:rsidR="008F0488" w:rsidRPr="008F0488" w:rsidRDefault="005B5395" w:rsidP="00FA074E">
      <w:pPr>
        <w:ind w:firstLine="708"/>
      </w:pPr>
      <w:r w:rsidRPr="005B5395">
        <w:rPr>
          <w:b/>
          <w:bCs/>
        </w:rPr>
        <w:t>Запрос:</w:t>
      </w:r>
      <w:r>
        <w:t xml:space="preserve"> GET</w:t>
      </w:r>
      <w:r w:rsidRPr="005B5395">
        <w:t xml:space="preserve"> </w:t>
      </w:r>
      <w:hyperlink r:id="rId15" w:history="1">
        <w:r w:rsidR="005F2722">
          <w:rPr>
            <w:rStyle w:val="aff0"/>
          </w:rPr>
          <w:t>http</w:t>
        </w:r>
        <w:r w:rsidR="005F2722" w:rsidRPr="005F2722">
          <w:rPr>
            <w:rStyle w:val="aff0"/>
          </w:rPr>
          <w:t>://</w:t>
        </w:r>
        <w:r w:rsidR="005F2722">
          <w:rPr>
            <w:rStyle w:val="aff0"/>
          </w:rPr>
          <w:t>app</w:t>
        </w:r>
        <w:r w:rsidR="005F2722" w:rsidRPr="005F2722">
          <w:rPr>
            <w:rStyle w:val="aff0"/>
          </w:rPr>
          <w:t>/</w:t>
        </w:r>
        <w:r w:rsidR="005F2722">
          <w:rPr>
            <w:rStyle w:val="aff0"/>
          </w:rPr>
          <w:t>monitoring</w:t>
        </w:r>
        <w:r w:rsidR="005F2722" w:rsidRPr="005F2722">
          <w:rPr>
            <w:rStyle w:val="aff0"/>
          </w:rPr>
          <w:t>/</w:t>
        </w:r>
        <w:r w:rsidR="005F2722">
          <w:rPr>
            <w:rStyle w:val="aff0"/>
          </w:rPr>
          <w:t>sa</w:t>
        </w:r>
        <w:r w:rsidR="005F2722" w:rsidRPr="005F2722">
          <w:rPr>
            <w:rStyle w:val="aff0"/>
          </w:rPr>
          <w:t>_</w:t>
        </w:r>
        <w:r w:rsidR="005F2722">
          <w:rPr>
            <w:rStyle w:val="aff0"/>
          </w:rPr>
          <w:t>length</w:t>
        </w:r>
      </w:hyperlink>
      <w:r w:rsidR="008F0488">
        <w:t xml:space="preserve"> , где </w:t>
      </w:r>
      <w:proofErr w:type="spellStart"/>
      <w:r w:rsidR="008F0488">
        <w:t>app</w:t>
      </w:r>
      <w:proofErr w:type="spellEnd"/>
      <w:r w:rsidR="008F0488" w:rsidRPr="008F0488">
        <w:t xml:space="preserve"> </w:t>
      </w:r>
      <w:r w:rsidR="008F0488">
        <w:t>– URL</w:t>
      </w:r>
      <w:r w:rsidR="008F0488" w:rsidRPr="008F0488">
        <w:t xml:space="preserve"> </w:t>
      </w:r>
      <w:proofErr w:type="spellStart"/>
      <w:r w:rsidR="008F0488">
        <w:t>app</w:t>
      </w:r>
      <w:proofErr w:type="spellEnd"/>
      <w:r w:rsidR="008F0488" w:rsidRPr="008F0488">
        <w:t xml:space="preserve"> </w:t>
      </w:r>
      <w:r w:rsidR="008F0488">
        <w:t>приложения</w:t>
      </w:r>
    </w:p>
    <w:p w14:paraId="1BDA3010" w14:textId="6A71596B" w:rsidR="009C1AF6" w:rsidRPr="005B5395" w:rsidRDefault="005B5395" w:rsidP="002D2F5F">
      <w:pPr>
        <w:ind w:firstLine="708"/>
      </w:pPr>
      <w:r w:rsidRPr="005B5395">
        <w:rPr>
          <w:b/>
          <w:bCs/>
        </w:rPr>
        <w:t>Ответ</w:t>
      </w:r>
      <w:r>
        <w:rPr>
          <w:b/>
          <w:bCs/>
        </w:rPr>
        <w:t>:</w:t>
      </w:r>
      <w:r>
        <w:t xml:space="preserve"> цифровое значение длины очереди</w:t>
      </w:r>
    </w:p>
    <w:p w14:paraId="1C26072E" w14:textId="77777777" w:rsidR="005F2722" w:rsidRDefault="005F2722" w:rsidP="00484AE0"/>
    <w:p w14:paraId="7061852A" w14:textId="72756163" w:rsidR="00484AE0" w:rsidRPr="006E38FD" w:rsidRDefault="00484AE0" w:rsidP="00484AE0">
      <w:pPr>
        <w:rPr>
          <w:b/>
          <w:bCs/>
        </w:rPr>
      </w:pPr>
      <w:r w:rsidRPr="006E38FD">
        <w:rPr>
          <w:b/>
          <w:bCs/>
        </w:rPr>
        <w:t xml:space="preserve">Очередь </w:t>
      </w:r>
      <w:r w:rsidR="005F2722" w:rsidRPr="006E38FD">
        <w:rPr>
          <w:b/>
          <w:bCs/>
        </w:rPr>
        <w:t>на обработку загруженных в систему аудиоданных</w:t>
      </w:r>
      <w:r w:rsidR="005F2722">
        <w:rPr>
          <w:b/>
          <w:bCs/>
        </w:rPr>
        <w:t xml:space="preserve"> в минутах</w:t>
      </w:r>
      <w:r w:rsidRPr="006E38FD">
        <w:rPr>
          <w:b/>
          <w:bCs/>
        </w:rPr>
        <w:t>.</w:t>
      </w:r>
    </w:p>
    <w:p w14:paraId="683E865B" w14:textId="7D0854DF" w:rsidR="00484AE0" w:rsidRPr="008F0488" w:rsidRDefault="00484AE0" w:rsidP="00484AE0">
      <w:pPr>
        <w:ind w:firstLine="708"/>
      </w:pPr>
      <w:r w:rsidRPr="005B5395">
        <w:rPr>
          <w:b/>
          <w:bCs/>
        </w:rPr>
        <w:t>Запрос:</w:t>
      </w:r>
      <w:r>
        <w:t xml:space="preserve"> GET</w:t>
      </w:r>
      <w:r w:rsidRPr="005B5395">
        <w:t xml:space="preserve"> </w:t>
      </w:r>
      <w:hyperlink r:id="rId16" w:history="1">
        <w:r w:rsidR="005F2722">
          <w:rPr>
            <w:rStyle w:val="aff0"/>
          </w:rPr>
          <w:t>http://app/monitoring/sa_length_minute/</w:t>
        </w:r>
      </w:hyperlink>
      <w:r w:rsidR="005F2722">
        <w:t xml:space="preserve"> </w:t>
      </w:r>
      <w:r>
        <w:t xml:space="preserve">, где </w:t>
      </w:r>
      <w:proofErr w:type="spellStart"/>
      <w:r>
        <w:t>app</w:t>
      </w:r>
      <w:proofErr w:type="spellEnd"/>
      <w:r w:rsidRPr="008F0488">
        <w:t xml:space="preserve"> </w:t>
      </w:r>
      <w:r>
        <w:t>– URL</w:t>
      </w:r>
      <w:r w:rsidRPr="008F0488">
        <w:t xml:space="preserve"> </w:t>
      </w:r>
      <w:proofErr w:type="spellStart"/>
      <w:r>
        <w:t>app</w:t>
      </w:r>
      <w:proofErr w:type="spellEnd"/>
      <w:r w:rsidRPr="008F0488">
        <w:t xml:space="preserve"> </w:t>
      </w:r>
      <w:r>
        <w:t>приложения</w:t>
      </w:r>
    </w:p>
    <w:p w14:paraId="064A6DC3" w14:textId="6F91B054" w:rsidR="00484AE0" w:rsidRDefault="00484AE0" w:rsidP="00484AE0">
      <w:r w:rsidRPr="005B5395">
        <w:rPr>
          <w:b/>
          <w:bCs/>
        </w:rPr>
        <w:t>Ответ</w:t>
      </w:r>
      <w:r>
        <w:rPr>
          <w:b/>
          <w:bCs/>
        </w:rPr>
        <w:t>:</w:t>
      </w:r>
      <w:r>
        <w:t xml:space="preserve"> цифровое значение длины очереди</w:t>
      </w:r>
      <w:r w:rsidR="005F2722">
        <w:t xml:space="preserve"> в минутах</w:t>
      </w:r>
      <w:r>
        <w:t>.</w:t>
      </w:r>
    </w:p>
    <w:p w14:paraId="79F40E16" w14:textId="22CD572F" w:rsidR="00484AE0" w:rsidRDefault="00484AE0" w:rsidP="00484AE0"/>
    <w:p w14:paraId="0DA606E5" w14:textId="69BB7B25" w:rsidR="005F2722" w:rsidRPr="006E38FD" w:rsidRDefault="005F2722" w:rsidP="005F2722">
      <w:pPr>
        <w:rPr>
          <w:b/>
          <w:bCs/>
        </w:rPr>
      </w:pPr>
      <w:r w:rsidRPr="006E38FD">
        <w:rPr>
          <w:b/>
          <w:bCs/>
        </w:rPr>
        <w:t>Очередь на обработку загруженных в систему аудиоданных</w:t>
      </w:r>
      <w:r>
        <w:rPr>
          <w:b/>
          <w:bCs/>
        </w:rPr>
        <w:t xml:space="preserve"> старше 12 часов</w:t>
      </w:r>
      <w:r w:rsidRPr="006E38FD">
        <w:rPr>
          <w:b/>
          <w:bCs/>
        </w:rPr>
        <w:t>.</w:t>
      </w:r>
    </w:p>
    <w:p w14:paraId="35632D0C" w14:textId="3BF5FD5F" w:rsidR="005F2722" w:rsidRPr="008F0488" w:rsidRDefault="005F2722" w:rsidP="005F2722">
      <w:pPr>
        <w:ind w:firstLine="708"/>
      </w:pPr>
      <w:r w:rsidRPr="005B5395">
        <w:rPr>
          <w:b/>
          <w:bCs/>
        </w:rPr>
        <w:t>Запрос:</w:t>
      </w:r>
      <w:r>
        <w:t xml:space="preserve"> GET</w:t>
      </w:r>
      <w:r w:rsidRPr="005B5395">
        <w:t xml:space="preserve"> </w:t>
      </w:r>
      <w:hyperlink r:id="rId17" w:history="1">
        <w:r>
          <w:rPr>
            <w:rStyle w:val="aff0"/>
          </w:rPr>
          <w:t>http://app/monitoring/sa_length_12/</w:t>
        </w:r>
      </w:hyperlink>
      <w:r>
        <w:t xml:space="preserve"> , где </w:t>
      </w:r>
      <w:proofErr w:type="spellStart"/>
      <w:r>
        <w:t>app</w:t>
      </w:r>
      <w:proofErr w:type="spellEnd"/>
      <w:r w:rsidRPr="008F0488">
        <w:t xml:space="preserve"> </w:t>
      </w:r>
      <w:r>
        <w:t>– URL</w:t>
      </w:r>
      <w:r w:rsidRPr="008F0488">
        <w:t xml:space="preserve"> </w:t>
      </w:r>
      <w:proofErr w:type="spellStart"/>
      <w:r>
        <w:t>app</w:t>
      </w:r>
      <w:proofErr w:type="spellEnd"/>
      <w:r w:rsidRPr="008F0488">
        <w:t xml:space="preserve"> </w:t>
      </w:r>
      <w:r>
        <w:t>приложения</w:t>
      </w:r>
    </w:p>
    <w:p w14:paraId="38C4057E" w14:textId="11DB1FBA" w:rsidR="005F2722" w:rsidRDefault="005F2722" w:rsidP="005F2722">
      <w:r w:rsidRPr="005B5395">
        <w:rPr>
          <w:b/>
          <w:bCs/>
        </w:rPr>
        <w:t>Ответ</w:t>
      </w:r>
      <w:r>
        <w:rPr>
          <w:b/>
          <w:bCs/>
        </w:rPr>
        <w:t>:</w:t>
      </w:r>
      <w:r>
        <w:t xml:space="preserve"> цифровое значение длины очереди более 12 часов.</w:t>
      </w:r>
    </w:p>
    <w:p w14:paraId="20B9E880" w14:textId="17193DAF" w:rsidR="00484AE0" w:rsidRDefault="00484AE0" w:rsidP="00484AE0"/>
    <w:p w14:paraId="264B7850" w14:textId="2D51A0AA" w:rsidR="005F2722" w:rsidRPr="006E38FD" w:rsidRDefault="005F2722" w:rsidP="005F2722">
      <w:pPr>
        <w:rPr>
          <w:b/>
          <w:bCs/>
        </w:rPr>
      </w:pPr>
      <w:r w:rsidRPr="006E38FD">
        <w:rPr>
          <w:b/>
          <w:bCs/>
        </w:rPr>
        <w:t>Очередь на обработку загруженных в систему аудиоданных</w:t>
      </w:r>
      <w:r>
        <w:rPr>
          <w:b/>
          <w:bCs/>
        </w:rPr>
        <w:t xml:space="preserve"> в минутах старше 12 часов</w:t>
      </w:r>
      <w:r w:rsidRPr="006E38FD">
        <w:rPr>
          <w:b/>
          <w:bCs/>
        </w:rPr>
        <w:t>.</w:t>
      </w:r>
    </w:p>
    <w:p w14:paraId="385362D7" w14:textId="1B24BF73" w:rsidR="005F2722" w:rsidRPr="008F0488" w:rsidRDefault="005F2722" w:rsidP="005F2722">
      <w:pPr>
        <w:ind w:firstLine="708"/>
      </w:pPr>
      <w:r w:rsidRPr="005B5395">
        <w:rPr>
          <w:b/>
          <w:bCs/>
        </w:rPr>
        <w:t>Запрос:</w:t>
      </w:r>
      <w:r>
        <w:t xml:space="preserve"> GET</w:t>
      </w:r>
      <w:r w:rsidRPr="005B5395">
        <w:t xml:space="preserve"> </w:t>
      </w:r>
      <w:hyperlink r:id="rId18" w:history="1">
        <w:r>
          <w:rPr>
            <w:rStyle w:val="aff0"/>
          </w:rPr>
          <w:t>http://app/monitoring/sa_length_minute_12/</w:t>
        </w:r>
      </w:hyperlink>
      <w:r>
        <w:t xml:space="preserve"> , где </w:t>
      </w:r>
      <w:proofErr w:type="spellStart"/>
      <w:r>
        <w:t>app</w:t>
      </w:r>
      <w:proofErr w:type="spellEnd"/>
      <w:r w:rsidRPr="008F0488">
        <w:t xml:space="preserve"> </w:t>
      </w:r>
      <w:r>
        <w:t>– URL</w:t>
      </w:r>
      <w:r w:rsidRPr="008F0488">
        <w:t xml:space="preserve"> </w:t>
      </w:r>
      <w:proofErr w:type="spellStart"/>
      <w:r>
        <w:t>app</w:t>
      </w:r>
      <w:proofErr w:type="spellEnd"/>
      <w:r w:rsidRPr="008F0488">
        <w:t xml:space="preserve"> </w:t>
      </w:r>
      <w:r>
        <w:t>приложения</w:t>
      </w:r>
    </w:p>
    <w:p w14:paraId="72039A69" w14:textId="5F8749F8" w:rsidR="005F2722" w:rsidRDefault="005F2722" w:rsidP="005F2722">
      <w:r w:rsidRPr="005B5395">
        <w:rPr>
          <w:b/>
          <w:bCs/>
        </w:rPr>
        <w:t>Ответ</w:t>
      </w:r>
      <w:r>
        <w:rPr>
          <w:b/>
          <w:bCs/>
        </w:rPr>
        <w:t>:</w:t>
      </w:r>
      <w:r>
        <w:t xml:space="preserve"> цифровое значение длины очереди более 12 часов в минутах.</w:t>
      </w:r>
    </w:p>
    <w:p w14:paraId="5896AA48" w14:textId="2F8D63B7" w:rsidR="00484AE0" w:rsidRDefault="00484AE0" w:rsidP="00484AE0"/>
    <w:p w14:paraId="0044ED7D" w14:textId="6160EF40" w:rsidR="005F2722" w:rsidRPr="006E38FD" w:rsidRDefault="005F2722" w:rsidP="005F2722">
      <w:pPr>
        <w:rPr>
          <w:b/>
          <w:bCs/>
        </w:rPr>
      </w:pPr>
      <w:r>
        <w:rPr>
          <w:b/>
          <w:bCs/>
        </w:rPr>
        <w:t>Текущая производительность системы в записях</w:t>
      </w:r>
      <w:r w:rsidRPr="006E38FD">
        <w:rPr>
          <w:b/>
          <w:bCs/>
        </w:rPr>
        <w:t>.</w:t>
      </w:r>
    </w:p>
    <w:p w14:paraId="6F579299" w14:textId="5FF18B88" w:rsidR="005F2722" w:rsidRPr="008F0488" w:rsidRDefault="005F2722" w:rsidP="005F2722">
      <w:pPr>
        <w:ind w:firstLine="708"/>
      </w:pPr>
      <w:r w:rsidRPr="005B5395">
        <w:rPr>
          <w:b/>
          <w:bCs/>
        </w:rPr>
        <w:t>Запрос:</w:t>
      </w:r>
      <w:r>
        <w:t xml:space="preserve"> GET</w:t>
      </w:r>
      <w:r w:rsidRPr="005B5395">
        <w:t xml:space="preserve"> </w:t>
      </w:r>
      <w:hyperlink r:id="rId19" w:history="1">
        <w:r>
          <w:rPr>
            <w:rStyle w:val="aff0"/>
          </w:rPr>
          <w:t>http://app/monitoring/performance/</w:t>
        </w:r>
      </w:hyperlink>
      <w:r>
        <w:t xml:space="preserve"> , где </w:t>
      </w:r>
      <w:proofErr w:type="spellStart"/>
      <w:r>
        <w:t>app</w:t>
      </w:r>
      <w:proofErr w:type="spellEnd"/>
      <w:r w:rsidRPr="008F0488">
        <w:t xml:space="preserve"> </w:t>
      </w:r>
      <w:r>
        <w:t>– URL</w:t>
      </w:r>
      <w:r w:rsidRPr="008F0488">
        <w:t xml:space="preserve"> </w:t>
      </w:r>
      <w:proofErr w:type="spellStart"/>
      <w:r>
        <w:t>app</w:t>
      </w:r>
      <w:proofErr w:type="spellEnd"/>
      <w:r w:rsidRPr="008F0488">
        <w:t xml:space="preserve"> </w:t>
      </w:r>
      <w:r>
        <w:t>приложения</w:t>
      </w:r>
    </w:p>
    <w:p w14:paraId="0D9FEEA6" w14:textId="5E4C9A0A" w:rsidR="005F2722" w:rsidRDefault="005F2722" w:rsidP="005F2722">
      <w:r w:rsidRPr="005B5395">
        <w:rPr>
          <w:b/>
          <w:bCs/>
        </w:rPr>
        <w:t>Ответ</w:t>
      </w:r>
      <w:r>
        <w:rPr>
          <w:b/>
          <w:bCs/>
        </w:rPr>
        <w:t>:</w:t>
      </w:r>
      <w:r>
        <w:t xml:space="preserve"> цифровое значение количества одновременно обрабатываемых записей.</w:t>
      </w:r>
    </w:p>
    <w:p w14:paraId="5E3721AB" w14:textId="79EE3F0F" w:rsidR="005F2722" w:rsidRDefault="005F2722" w:rsidP="00484AE0"/>
    <w:p w14:paraId="43F60A00" w14:textId="77777777" w:rsidR="005F2722" w:rsidRDefault="005F2722" w:rsidP="00484AE0"/>
    <w:p w14:paraId="622B205D" w14:textId="50C7D72E" w:rsidR="005F2722" w:rsidRPr="006E38FD" w:rsidRDefault="005F2722" w:rsidP="005F2722">
      <w:pPr>
        <w:rPr>
          <w:b/>
          <w:bCs/>
        </w:rPr>
      </w:pPr>
      <w:r>
        <w:rPr>
          <w:b/>
          <w:bCs/>
        </w:rPr>
        <w:lastRenderedPageBreak/>
        <w:t>Текущая производительность системы в минутах</w:t>
      </w:r>
      <w:r w:rsidRPr="006E38FD">
        <w:rPr>
          <w:b/>
          <w:bCs/>
        </w:rPr>
        <w:t>.</w:t>
      </w:r>
    </w:p>
    <w:p w14:paraId="081EDF3A" w14:textId="59CE27B7" w:rsidR="005F2722" w:rsidRPr="008F0488" w:rsidRDefault="005F2722" w:rsidP="005F2722">
      <w:pPr>
        <w:ind w:firstLine="708"/>
      </w:pPr>
      <w:r w:rsidRPr="005B5395">
        <w:rPr>
          <w:b/>
          <w:bCs/>
        </w:rPr>
        <w:t>Запрос:</w:t>
      </w:r>
      <w:r>
        <w:t xml:space="preserve"> GET</w:t>
      </w:r>
      <w:r w:rsidRPr="005B5395">
        <w:t xml:space="preserve"> </w:t>
      </w:r>
      <w:hyperlink r:id="rId20" w:history="1">
        <w:r>
          <w:rPr>
            <w:rStyle w:val="aff0"/>
          </w:rPr>
          <w:t>http://app/monitoring/performance_minute/</w:t>
        </w:r>
      </w:hyperlink>
      <w:r>
        <w:t xml:space="preserve"> , где </w:t>
      </w:r>
      <w:proofErr w:type="spellStart"/>
      <w:r>
        <w:t>app</w:t>
      </w:r>
      <w:proofErr w:type="spellEnd"/>
      <w:r w:rsidRPr="008F0488">
        <w:t xml:space="preserve"> </w:t>
      </w:r>
      <w:r>
        <w:t>– URL</w:t>
      </w:r>
      <w:r w:rsidRPr="008F0488">
        <w:t xml:space="preserve"> </w:t>
      </w:r>
      <w:proofErr w:type="spellStart"/>
      <w:r>
        <w:t>app</w:t>
      </w:r>
      <w:proofErr w:type="spellEnd"/>
      <w:r w:rsidRPr="008F0488">
        <w:t xml:space="preserve"> </w:t>
      </w:r>
      <w:r>
        <w:t>приложения</w:t>
      </w:r>
    </w:p>
    <w:p w14:paraId="4BDC370B" w14:textId="2977F789" w:rsidR="00484AE0" w:rsidRDefault="005F2722" w:rsidP="00484AE0">
      <w:r w:rsidRPr="005B5395">
        <w:rPr>
          <w:b/>
          <w:bCs/>
        </w:rPr>
        <w:t>Ответ</w:t>
      </w:r>
      <w:r>
        <w:rPr>
          <w:b/>
          <w:bCs/>
        </w:rPr>
        <w:t>:</w:t>
      </w:r>
      <w:r>
        <w:t xml:space="preserve"> цифровое значение количества одновременно обрабатываемых записей в минутах.</w:t>
      </w:r>
    </w:p>
    <w:p w14:paraId="7A5FF9B0" w14:textId="4EFADA9C" w:rsidR="00F30076" w:rsidRDefault="00F30076" w:rsidP="00484AE0"/>
    <w:p w14:paraId="08A16E50" w14:textId="3411AC29" w:rsidR="00F30076" w:rsidRDefault="00F30076" w:rsidP="00484AE0"/>
    <w:p w14:paraId="69026273" w14:textId="284D5A18" w:rsidR="00BA2338" w:rsidRPr="00000246" w:rsidRDefault="00BA2338" w:rsidP="00BA2338">
      <w:pPr>
        <w:rPr>
          <w:lang w:val="en-US"/>
        </w:rPr>
      </w:pPr>
    </w:p>
    <w:sectPr w:rsidR="00BA2338" w:rsidRPr="00000246" w:rsidSect="00B4349E">
      <w:footerReference w:type="default" r:id="rId21"/>
      <w:footerReference w:type="first" r:id="rId22"/>
      <w:pgSz w:w="11906" w:h="16838"/>
      <w:pgMar w:top="2410" w:right="850" w:bottom="1134" w:left="1134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E2DEB" w14:textId="77777777" w:rsidR="0084663B" w:rsidRDefault="0084663B" w:rsidP="009D53CC">
      <w:r>
        <w:separator/>
      </w:r>
    </w:p>
  </w:endnote>
  <w:endnote w:type="continuationSeparator" w:id="0">
    <w:p w14:paraId="6BC6D5F7" w14:textId="77777777" w:rsidR="0084663B" w:rsidRDefault="0084663B" w:rsidP="009D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nlo">
    <w:altName w:val="Arial"/>
    <w:charset w:val="00"/>
    <w:family w:val="modern"/>
    <w:pitch w:val="fixed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65955" w14:textId="6295F7BA" w:rsidR="005B033B" w:rsidRPr="00D800BB" w:rsidRDefault="005B033B" w:rsidP="00D800BB">
    <w:pPr>
      <w:pStyle w:val="a8"/>
      <w:tabs>
        <w:tab w:val="center" w:pos="6955"/>
      </w:tabs>
      <w:rPr>
        <w:rStyle w:val="af0"/>
        <w:caps w:val="0"/>
        <w:color w:val="auto"/>
        <w:spacing w:val="0"/>
        <w:sz w:val="22"/>
        <w:szCs w:val="22"/>
      </w:rPr>
    </w:pPr>
    <w:r>
      <w:rPr>
        <w:sz w:val="22"/>
        <w:szCs w:val="22"/>
      </w:rPr>
      <w:t>15.09.2016</w:t>
    </w:r>
    <w:r w:rsidRPr="006B29EC">
      <w:rPr>
        <w:sz w:val="22"/>
        <w:szCs w:val="22"/>
      </w:rPr>
      <w:t xml:space="preserve">           </w:t>
    </w:r>
    <w:r w:rsidRPr="006B29EC">
      <w:rPr>
        <w:sz w:val="22"/>
        <w:szCs w:val="22"/>
      </w:rPr>
      <w:tab/>
      <w:t xml:space="preserve">         </w:t>
    </w:r>
    <w:r w:rsidRPr="006B29EC">
      <w:rPr>
        <w:sz w:val="22"/>
        <w:szCs w:val="22"/>
      </w:rPr>
      <w:tab/>
    </w:r>
    <w:r w:rsidRPr="006B29EC">
      <w:rPr>
        <w:sz w:val="22"/>
        <w:szCs w:val="22"/>
      </w:rPr>
      <w:tab/>
      <w:t xml:space="preserve">   </w:t>
    </w:r>
    <w:r w:rsidRPr="006B29EC">
      <w:rPr>
        <w:caps/>
        <w:sz w:val="22"/>
        <w:szCs w:val="22"/>
      </w:rPr>
      <w:t>Стр</w:t>
    </w:r>
    <w:r w:rsidRPr="006B29EC">
      <w:rPr>
        <w:b/>
        <w:caps/>
        <w:sz w:val="22"/>
        <w:szCs w:val="22"/>
      </w:rPr>
      <w:t xml:space="preserve">.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PAGE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3</w:t>
    </w:r>
    <w:r w:rsidRPr="006B29EC">
      <w:rPr>
        <w:rStyle w:val="affd"/>
        <w:b/>
        <w:sz w:val="22"/>
        <w:szCs w:val="22"/>
      </w:rPr>
      <w:fldChar w:fldCharType="end"/>
    </w:r>
    <w:r w:rsidRPr="006B29EC">
      <w:rPr>
        <w:rStyle w:val="affd"/>
        <w:sz w:val="22"/>
        <w:szCs w:val="22"/>
      </w:rPr>
      <w:t xml:space="preserve"> </w:t>
    </w:r>
    <w:r w:rsidRPr="00196A34">
      <w:rPr>
        <w:rStyle w:val="affd"/>
        <w:sz w:val="22"/>
        <w:szCs w:val="22"/>
      </w:rPr>
      <w:t>из</w:t>
    </w:r>
    <w:r w:rsidRPr="006B29EC">
      <w:rPr>
        <w:rStyle w:val="affd"/>
        <w:sz w:val="22"/>
        <w:szCs w:val="22"/>
      </w:rPr>
      <w:t xml:space="preserve">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NUMPAGES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130</w:t>
    </w:r>
    <w:r w:rsidRPr="006B29EC">
      <w:rPr>
        <w:rStyle w:val="affd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55BE0" w14:textId="610876FC" w:rsidR="005B033B" w:rsidRPr="007371DB" w:rsidRDefault="007371DB" w:rsidP="00D800BB">
    <w:pPr>
      <w:pStyle w:val="a8"/>
      <w:tabs>
        <w:tab w:val="center" w:pos="6955"/>
      </w:tabs>
      <w:rPr>
        <w:rStyle w:val="af0"/>
        <w:caps w:val="0"/>
        <w:color w:val="auto"/>
        <w:spacing w:val="0"/>
        <w:sz w:val="22"/>
        <w:szCs w:val="22"/>
      </w:rPr>
    </w:pPr>
    <w:r>
      <w:rPr>
        <w:sz w:val="22"/>
        <w:szCs w:val="22"/>
      </w:rPr>
      <w:t>22</w:t>
    </w:r>
    <w:r w:rsidR="005B033B">
      <w:rPr>
        <w:sz w:val="22"/>
        <w:szCs w:val="22"/>
      </w:rPr>
      <w:t>.0</w:t>
    </w:r>
    <w:r>
      <w:rPr>
        <w:sz w:val="22"/>
        <w:szCs w:val="22"/>
      </w:rPr>
      <w:t>3</w:t>
    </w:r>
    <w:r w:rsidR="005B033B">
      <w:rPr>
        <w:sz w:val="22"/>
        <w:szCs w:val="22"/>
      </w:rPr>
      <w:t>.20</w:t>
    </w:r>
    <w:r>
      <w:rPr>
        <w:sz w:val="22"/>
        <w:szCs w:val="22"/>
      </w:rPr>
      <w:t>21</w:t>
    </w:r>
    <w:r w:rsidR="005B033B" w:rsidRPr="006B29EC">
      <w:rPr>
        <w:sz w:val="22"/>
        <w:szCs w:val="22"/>
      </w:rPr>
      <w:t xml:space="preserve">           </w:t>
    </w:r>
    <w:r w:rsidR="005B033B" w:rsidRPr="006B29EC">
      <w:rPr>
        <w:sz w:val="22"/>
        <w:szCs w:val="22"/>
      </w:rPr>
      <w:tab/>
      <w:t xml:space="preserve">         </w:t>
    </w:r>
    <w:r w:rsidR="005B033B" w:rsidRPr="006B29EC">
      <w:rPr>
        <w:sz w:val="22"/>
        <w:szCs w:val="22"/>
      </w:rPr>
      <w:tab/>
    </w:r>
    <w:r w:rsidR="005B033B" w:rsidRPr="006B29EC">
      <w:rPr>
        <w:sz w:val="22"/>
        <w:szCs w:val="22"/>
      </w:rPr>
      <w:tab/>
      <w:t xml:space="preserve">   </w:t>
    </w:r>
    <w:r w:rsidR="005B033B" w:rsidRPr="006B29EC">
      <w:rPr>
        <w:caps/>
        <w:sz w:val="22"/>
        <w:szCs w:val="22"/>
      </w:rPr>
      <w:t>Стр</w:t>
    </w:r>
    <w:r w:rsidR="005B033B" w:rsidRPr="006B29EC">
      <w:rPr>
        <w:b/>
        <w:caps/>
        <w:sz w:val="22"/>
        <w:szCs w:val="22"/>
      </w:rPr>
      <w:t xml:space="preserve">. </w:t>
    </w:r>
    <w:r w:rsidR="005B033B" w:rsidRPr="006B29EC">
      <w:rPr>
        <w:rStyle w:val="affd"/>
        <w:b/>
        <w:sz w:val="22"/>
        <w:szCs w:val="22"/>
      </w:rPr>
      <w:fldChar w:fldCharType="begin"/>
    </w:r>
    <w:r w:rsidR="005B033B" w:rsidRPr="006B29EC">
      <w:rPr>
        <w:rStyle w:val="affd"/>
        <w:sz w:val="22"/>
        <w:szCs w:val="22"/>
      </w:rPr>
      <w:instrText xml:space="preserve"> PAGE </w:instrText>
    </w:r>
    <w:r w:rsidR="005B033B" w:rsidRPr="006B29EC">
      <w:rPr>
        <w:rStyle w:val="affd"/>
        <w:b/>
        <w:sz w:val="22"/>
        <w:szCs w:val="22"/>
      </w:rPr>
      <w:fldChar w:fldCharType="separate"/>
    </w:r>
    <w:r w:rsidR="000905FC">
      <w:rPr>
        <w:rStyle w:val="affd"/>
        <w:noProof/>
        <w:sz w:val="22"/>
        <w:szCs w:val="22"/>
      </w:rPr>
      <w:t>2</w:t>
    </w:r>
    <w:r w:rsidR="005B033B" w:rsidRPr="006B29EC">
      <w:rPr>
        <w:rStyle w:val="affd"/>
        <w:b/>
        <w:sz w:val="22"/>
        <w:szCs w:val="22"/>
      </w:rPr>
      <w:fldChar w:fldCharType="end"/>
    </w:r>
    <w:r w:rsidR="005B033B" w:rsidRPr="006B29EC">
      <w:rPr>
        <w:rStyle w:val="affd"/>
        <w:sz w:val="22"/>
        <w:szCs w:val="22"/>
      </w:rPr>
      <w:t xml:space="preserve"> </w:t>
    </w:r>
    <w:r w:rsidR="005B033B" w:rsidRPr="00196A34">
      <w:rPr>
        <w:rStyle w:val="affd"/>
        <w:sz w:val="22"/>
        <w:szCs w:val="22"/>
      </w:rPr>
      <w:t>из</w:t>
    </w:r>
    <w:r w:rsidR="005B033B" w:rsidRPr="006B29EC">
      <w:rPr>
        <w:rStyle w:val="affd"/>
        <w:sz w:val="22"/>
        <w:szCs w:val="22"/>
      </w:rPr>
      <w:t xml:space="preserve"> </w:t>
    </w:r>
    <w:r w:rsidR="005B033B" w:rsidRPr="006B29EC">
      <w:rPr>
        <w:rStyle w:val="affd"/>
        <w:b/>
        <w:sz w:val="22"/>
        <w:szCs w:val="22"/>
      </w:rPr>
      <w:fldChar w:fldCharType="begin"/>
    </w:r>
    <w:r w:rsidR="005B033B" w:rsidRPr="006B29EC">
      <w:rPr>
        <w:rStyle w:val="affd"/>
        <w:sz w:val="22"/>
        <w:szCs w:val="22"/>
      </w:rPr>
      <w:instrText xml:space="preserve"> NUMPAGES </w:instrText>
    </w:r>
    <w:r w:rsidR="005B033B" w:rsidRPr="006B29EC">
      <w:rPr>
        <w:rStyle w:val="affd"/>
        <w:b/>
        <w:sz w:val="22"/>
        <w:szCs w:val="22"/>
      </w:rPr>
      <w:fldChar w:fldCharType="separate"/>
    </w:r>
    <w:r w:rsidR="000905FC">
      <w:rPr>
        <w:rStyle w:val="affd"/>
        <w:noProof/>
        <w:sz w:val="22"/>
        <w:szCs w:val="22"/>
      </w:rPr>
      <w:t>20</w:t>
    </w:r>
    <w:r w:rsidR="005B033B" w:rsidRPr="006B29EC">
      <w:rPr>
        <w:rStyle w:val="affd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19085" w14:textId="5621C120" w:rsidR="005B033B" w:rsidRPr="006F4E50" w:rsidRDefault="005B033B" w:rsidP="006F4E50">
    <w:pPr>
      <w:pStyle w:val="a8"/>
      <w:tabs>
        <w:tab w:val="center" w:pos="6955"/>
      </w:tabs>
      <w:rPr>
        <w:sz w:val="22"/>
        <w:szCs w:val="22"/>
      </w:rPr>
    </w:pPr>
    <w:r>
      <w:rPr>
        <w:sz w:val="22"/>
        <w:szCs w:val="22"/>
      </w:rPr>
      <w:t>20.10.2016</w:t>
    </w:r>
    <w:r w:rsidRPr="006B29EC">
      <w:rPr>
        <w:sz w:val="22"/>
        <w:szCs w:val="22"/>
      </w:rPr>
      <w:t xml:space="preserve">           </w:t>
    </w:r>
    <w:r w:rsidRPr="006B29EC">
      <w:rPr>
        <w:sz w:val="22"/>
        <w:szCs w:val="22"/>
      </w:rPr>
      <w:tab/>
      <w:t xml:space="preserve">         </w:t>
    </w:r>
    <w:r w:rsidRPr="006B29EC">
      <w:rPr>
        <w:sz w:val="22"/>
        <w:szCs w:val="22"/>
      </w:rPr>
      <w:tab/>
    </w:r>
    <w:r w:rsidRPr="006B29EC">
      <w:rPr>
        <w:sz w:val="22"/>
        <w:szCs w:val="22"/>
      </w:rPr>
      <w:tab/>
      <w:t xml:space="preserve">   </w:t>
    </w:r>
    <w:r w:rsidRPr="006B29EC">
      <w:rPr>
        <w:caps/>
        <w:sz w:val="22"/>
        <w:szCs w:val="22"/>
      </w:rPr>
      <w:t>Стр</w:t>
    </w:r>
    <w:r w:rsidRPr="006B29EC">
      <w:rPr>
        <w:b/>
        <w:caps/>
        <w:sz w:val="22"/>
        <w:szCs w:val="22"/>
      </w:rPr>
      <w:t xml:space="preserve">.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PAGE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2</w:t>
    </w:r>
    <w:r w:rsidRPr="006B29EC">
      <w:rPr>
        <w:rStyle w:val="affd"/>
        <w:b/>
        <w:sz w:val="22"/>
        <w:szCs w:val="22"/>
      </w:rPr>
      <w:fldChar w:fldCharType="end"/>
    </w:r>
    <w:r w:rsidRPr="006B29EC">
      <w:rPr>
        <w:rStyle w:val="affd"/>
        <w:sz w:val="22"/>
        <w:szCs w:val="22"/>
      </w:rPr>
      <w:t xml:space="preserve"> </w:t>
    </w:r>
    <w:r w:rsidRPr="00196A34">
      <w:rPr>
        <w:rStyle w:val="affd"/>
        <w:sz w:val="22"/>
        <w:szCs w:val="22"/>
      </w:rPr>
      <w:t>из</w:t>
    </w:r>
    <w:r w:rsidRPr="006B29EC">
      <w:rPr>
        <w:rStyle w:val="affd"/>
        <w:sz w:val="22"/>
        <w:szCs w:val="22"/>
      </w:rPr>
      <w:t xml:space="preserve"> </w:t>
    </w:r>
    <w:r w:rsidRPr="006B29EC">
      <w:rPr>
        <w:rStyle w:val="affd"/>
        <w:b/>
        <w:sz w:val="22"/>
        <w:szCs w:val="22"/>
      </w:rPr>
      <w:fldChar w:fldCharType="begin"/>
    </w:r>
    <w:r w:rsidRPr="006B29EC">
      <w:rPr>
        <w:rStyle w:val="affd"/>
        <w:sz w:val="22"/>
        <w:szCs w:val="22"/>
      </w:rPr>
      <w:instrText xml:space="preserve"> NUMPAGES </w:instrText>
    </w:r>
    <w:r w:rsidRPr="006B29EC">
      <w:rPr>
        <w:rStyle w:val="affd"/>
        <w:b/>
        <w:sz w:val="22"/>
        <w:szCs w:val="22"/>
      </w:rPr>
      <w:fldChar w:fldCharType="separate"/>
    </w:r>
    <w:r>
      <w:rPr>
        <w:rStyle w:val="affd"/>
        <w:noProof/>
        <w:sz w:val="22"/>
        <w:szCs w:val="22"/>
      </w:rPr>
      <w:t>130</w:t>
    </w:r>
    <w:r w:rsidRPr="006B29EC">
      <w:rPr>
        <w:rStyle w:val="affd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BE64D" w14:textId="77777777" w:rsidR="0084663B" w:rsidRDefault="0084663B" w:rsidP="009D53CC">
      <w:r>
        <w:separator/>
      </w:r>
    </w:p>
  </w:footnote>
  <w:footnote w:type="continuationSeparator" w:id="0">
    <w:p w14:paraId="60D38E5F" w14:textId="77777777" w:rsidR="0084663B" w:rsidRDefault="0084663B" w:rsidP="009D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F1657" w14:textId="03FDC29F" w:rsidR="005B033B" w:rsidRDefault="005B033B" w:rsidP="007E6D9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A22A3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675CF6"/>
    <w:multiLevelType w:val="hybridMultilevel"/>
    <w:tmpl w:val="254054A8"/>
    <w:lvl w:ilvl="0" w:tplc="B2668BE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D224C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6F561475"/>
    <w:multiLevelType w:val="hybridMultilevel"/>
    <w:tmpl w:val="0E42775A"/>
    <w:lvl w:ilvl="0" w:tplc="4804214C">
      <w:start w:val="1"/>
      <w:numFmt w:val="decimal"/>
      <w:pStyle w:val="21"/>
      <w:lvlText w:val="Рис.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D2"/>
    <w:rsid w:val="00000246"/>
    <w:rsid w:val="00001298"/>
    <w:rsid w:val="00001789"/>
    <w:rsid w:val="000018F4"/>
    <w:rsid w:val="000020EA"/>
    <w:rsid w:val="0000238D"/>
    <w:rsid w:val="00002A95"/>
    <w:rsid w:val="00002AAA"/>
    <w:rsid w:val="00002F91"/>
    <w:rsid w:val="00005B48"/>
    <w:rsid w:val="00006F0D"/>
    <w:rsid w:val="000103CC"/>
    <w:rsid w:val="00011166"/>
    <w:rsid w:val="00014327"/>
    <w:rsid w:val="00016089"/>
    <w:rsid w:val="0001742A"/>
    <w:rsid w:val="00020815"/>
    <w:rsid w:val="000226D4"/>
    <w:rsid w:val="0002323E"/>
    <w:rsid w:val="00024182"/>
    <w:rsid w:val="00024329"/>
    <w:rsid w:val="00025629"/>
    <w:rsid w:val="000272C5"/>
    <w:rsid w:val="000279A9"/>
    <w:rsid w:val="0003185C"/>
    <w:rsid w:val="00032B08"/>
    <w:rsid w:val="00033473"/>
    <w:rsid w:val="00034489"/>
    <w:rsid w:val="00036635"/>
    <w:rsid w:val="0003683D"/>
    <w:rsid w:val="000368D7"/>
    <w:rsid w:val="0004087C"/>
    <w:rsid w:val="00042084"/>
    <w:rsid w:val="0004341F"/>
    <w:rsid w:val="000440A1"/>
    <w:rsid w:val="00044389"/>
    <w:rsid w:val="000449B7"/>
    <w:rsid w:val="00044AB7"/>
    <w:rsid w:val="00045836"/>
    <w:rsid w:val="000478D1"/>
    <w:rsid w:val="00047CCA"/>
    <w:rsid w:val="000505C2"/>
    <w:rsid w:val="00051DC5"/>
    <w:rsid w:val="0005218C"/>
    <w:rsid w:val="000529BC"/>
    <w:rsid w:val="000539C0"/>
    <w:rsid w:val="00054790"/>
    <w:rsid w:val="0005545A"/>
    <w:rsid w:val="00055DC8"/>
    <w:rsid w:val="00056CB3"/>
    <w:rsid w:val="000579BA"/>
    <w:rsid w:val="00057C17"/>
    <w:rsid w:val="00057D6F"/>
    <w:rsid w:val="00060955"/>
    <w:rsid w:val="00062C7A"/>
    <w:rsid w:val="0006365F"/>
    <w:rsid w:val="0006400D"/>
    <w:rsid w:val="00071214"/>
    <w:rsid w:val="00071663"/>
    <w:rsid w:val="00071D90"/>
    <w:rsid w:val="00074847"/>
    <w:rsid w:val="00074869"/>
    <w:rsid w:val="0007532E"/>
    <w:rsid w:val="0007534B"/>
    <w:rsid w:val="00076A5D"/>
    <w:rsid w:val="00076E17"/>
    <w:rsid w:val="000771D4"/>
    <w:rsid w:val="00080B35"/>
    <w:rsid w:val="000816B5"/>
    <w:rsid w:val="00082481"/>
    <w:rsid w:val="00083722"/>
    <w:rsid w:val="00083BFA"/>
    <w:rsid w:val="000851EE"/>
    <w:rsid w:val="000905FC"/>
    <w:rsid w:val="00090B18"/>
    <w:rsid w:val="000930FF"/>
    <w:rsid w:val="00093934"/>
    <w:rsid w:val="00095776"/>
    <w:rsid w:val="000957C0"/>
    <w:rsid w:val="000960BF"/>
    <w:rsid w:val="000960F3"/>
    <w:rsid w:val="000967FF"/>
    <w:rsid w:val="0009694C"/>
    <w:rsid w:val="000A1EFD"/>
    <w:rsid w:val="000A26F9"/>
    <w:rsid w:val="000A357E"/>
    <w:rsid w:val="000A38E5"/>
    <w:rsid w:val="000A56C6"/>
    <w:rsid w:val="000A5FCF"/>
    <w:rsid w:val="000A6BC5"/>
    <w:rsid w:val="000A6EEE"/>
    <w:rsid w:val="000A7E0E"/>
    <w:rsid w:val="000B0044"/>
    <w:rsid w:val="000B179A"/>
    <w:rsid w:val="000B1D0C"/>
    <w:rsid w:val="000B200E"/>
    <w:rsid w:val="000B26DB"/>
    <w:rsid w:val="000B2EBE"/>
    <w:rsid w:val="000B58A7"/>
    <w:rsid w:val="000B6C6B"/>
    <w:rsid w:val="000B6CCF"/>
    <w:rsid w:val="000B6D7C"/>
    <w:rsid w:val="000C0D0A"/>
    <w:rsid w:val="000C18B9"/>
    <w:rsid w:val="000C3669"/>
    <w:rsid w:val="000C3CEC"/>
    <w:rsid w:val="000C6DCD"/>
    <w:rsid w:val="000C74D3"/>
    <w:rsid w:val="000C7989"/>
    <w:rsid w:val="000C7DDD"/>
    <w:rsid w:val="000D135A"/>
    <w:rsid w:val="000D3250"/>
    <w:rsid w:val="000D3853"/>
    <w:rsid w:val="000D426C"/>
    <w:rsid w:val="000D558F"/>
    <w:rsid w:val="000D58FD"/>
    <w:rsid w:val="000D6A40"/>
    <w:rsid w:val="000D6AAA"/>
    <w:rsid w:val="000E08A5"/>
    <w:rsid w:val="000E14F6"/>
    <w:rsid w:val="000E1836"/>
    <w:rsid w:val="000E18B2"/>
    <w:rsid w:val="000E2877"/>
    <w:rsid w:val="000E4820"/>
    <w:rsid w:val="000E4D20"/>
    <w:rsid w:val="000E4D72"/>
    <w:rsid w:val="000E66EE"/>
    <w:rsid w:val="000E6E0D"/>
    <w:rsid w:val="000E71AF"/>
    <w:rsid w:val="000E76BC"/>
    <w:rsid w:val="000E7F17"/>
    <w:rsid w:val="000F0620"/>
    <w:rsid w:val="000F2241"/>
    <w:rsid w:val="000F258E"/>
    <w:rsid w:val="000F44E0"/>
    <w:rsid w:val="000F501E"/>
    <w:rsid w:val="001002E9"/>
    <w:rsid w:val="001003EA"/>
    <w:rsid w:val="00100517"/>
    <w:rsid w:val="001008EF"/>
    <w:rsid w:val="0010103D"/>
    <w:rsid w:val="00101C70"/>
    <w:rsid w:val="00101D5D"/>
    <w:rsid w:val="00103590"/>
    <w:rsid w:val="001035A5"/>
    <w:rsid w:val="00105F3E"/>
    <w:rsid w:val="00106B59"/>
    <w:rsid w:val="00107238"/>
    <w:rsid w:val="0010728A"/>
    <w:rsid w:val="00110F9B"/>
    <w:rsid w:val="0011107F"/>
    <w:rsid w:val="0011206A"/>
    <w:rsid w:val="0011263F"/>
    <w:rsid w:val="00112EB0"/>
    <w:rsid w:val="00113AD2"/>
    <w:rsid w:val="0011466A"/>
    <w:rsid w:val="001156DB"/>
    <w:rsid w:val="001159AD"/>
    <w:rsid w:val="0011684D"/>
    <w:rsid w:val="00116F5F"/>
    <w:rsid w:val="00117DB2"/>
    <w:rsid w:val="0012063F"/>
    <w:rsid w:val="00121EAA"/>
    <w:rsid w:val="00122592"/>
    <w:rsid w:val="00123155"/>
    <w:rsid w:val="00124C07"/>
    <w:rsid w:val="001250F6"/>
    <w:rsid w:val="001255CD"/>
    <w:rsid w:val="00125BF4"/>
    <w:rsid w:val="00127877"/>
    <w:rsid w:val="00127CFE"/>
    <w:rsid w:val="001308EA"/>
    <w:rsid w:val="00132CEE"/>
    <w:rsid w:val="0013319D"/>
    <w:rsid w:val="001351B0"/>
    <w:rsid w:val="00136745"/>
    <w:rsid w:val="00136A57"/>
    <w:rsid w:val="001375F4"/>
    <w:rsid w:val="00137B9D"/>
    <w:rsid w:val="00140123"/>
    <w:rsid w:val="00140BDF"/>
    <w:rsid w:val="001412F6"/>
    <w:rsid w:val="0014289D"/>
    <w:rsid w:val="0014394A"/>
    <w:rsid w:val="00144DCE"/>
    <w:rsid w:val="00144FED"/>
    <w:rsid w:val="0014526D"/>
    <w:rsid w:val="001469C6"/>
    <w:rsid w:val="00147360"/>
    <w:rsid w:val="00150971"/>
    <w:rsid w:val="00151BAE"/>
    <w:rsid w:val="00152936"/>
    <w:rsid w:val="0015455A"/>
    <w:rsid w:val="001554A7"/>
    <w:rsid w:val="00155D1B"/>
    <w:rsid w:val="00156C92"/>
    <w:rsid w:val="001579F6"/>
    <w:rsid w:val="00157C54"/>
    <w:rsid w:val="00160716"/>
    <w:rsid w:val="00160DC7"/>
    <w:rsid w:val="0016203D"/>
    <w:rsid w:val="001627C9"/>
    <w:rsid w:val="001629ED"/>
    <w:rsid w:val="00163B82"/>
    <w:rsid w:val="00164908"/>
    <w:rsid w:val="00164A84"/>
    <w:rsid w:val="00166C23"/>
    <w:rsid w:val="001674D6"/>
    <w:rsid w:val="00167CB9"/>
    <w:rsid w:val="00170DC3"/>
    <w:rsid w:val="00171A16"/>
    <w:rsid w:val="00172033"/>
    <w:rsid w:val="00172A8F"/>
    <w:rsid w:val="00173CAF"/>
    <w:rsid w:val="00174BD5"/>
    <w:rsid w:val="00174F0C"/>
    <w:rsid w:val="00175EC9"/>
    <w:rsid w:val="001761EF"/>
    <w:rsid w:val="0017795C"/>
    <w:rsid w:val="00177B7A"/>
    <w:rsid w:val="0018089C"/>
    <w:rsid w:val="00181B05"/>
    <w:rsid w:val="00181F17"/>
    <w:rsid w:val="00182AE7"/>
    <w:rsid w:val="001842F0"/>
    <w:rsid w:val="00184402"/>
    <w:rsid w:val="00185C53"/>
    <w:rsid w:val="00185CB4"/>
    <w:rsid w:val="00190639"/>
    <w:rsid w:val="001914FE"/>
    <w:rsid w:val="00192138"/>
    <w:rsid w:val="001943FA"/>
    <w:rsid w:val="00195064"/>
    <w:rsid w:val="001962FB"/>
    <w:rsid w:val="00196A34"/>
    <w:rsid w:val="00197B34"/>
    <w:rsid w:val="001A1A94"/>
    <w:rsid w:val="001A1CDC"/>
    <w:rsid w:val="001A2361"/>
    <w:rsid w:val="001A2F21"/>
    <w:rsid w:val="001A3CB2"/>
    <w:rsid w:val="001A5A8E"/>
    <w:rsid w:val="001A64E8"/>
    <w:rsid w:val="001A6CDB"/>
    <w:rsid w:val="001A7545"/>
    <w:rsid w:val="001A7AE0"/>
    <w:rsid w:val="001A7D42"/>
    <w:rsid w:val="001B1126"/>
    <w:rsid w:val="001B16C8"/>
    <w:rsid w:val="001B1AD1"/>
    <w:rsid w:val="001B233C"/>
    <w:rsid w:val="001B3005"/>
    <w:rsid w:val="001B3252"/>
    <w:rsid w:val="001B3352"/>
    <w:rsid w:val="001B3E84"/>
    <w:rsid w:val="001B46CE"/>
    <w:rsid w:val="001B5AD0"/>
    <w:rsid w:val="001B71E5"/>
    <w:rsid w:val="001C198F"/>
    <w:rsid w:val="001C1DF1"/>
    <w:rsid w:val="001C2E87"/>
    <w:rsid w:val="001C3D27"/>
    <w:rsid w:val="001C43E8"/>
    <w:rsid w:val="001C6487"/>
    <w:rsid w:val="001C7187"/>
    <w:rsid w:val="001C7927"/>
    <w:rsid w:val="001D16D4"/>
    <w:rsid w:val="001D16E6"/>
    <w:rsid w:val="001D3DD4"/>
    <w:rsid w:val="001D6092"/>
    <w:rsid w:val="001D620A"/>
    <w:rsid w:val="001D735C"/>
    <w:rsid w:val="001E069D"/>
    <w:rsid w:val="001E070E"/>
    <w:rsid w:val="001E0B45"/>
    <w:rsid w:val="001E2F06"/>
    <w:rsid w:val="001E3811"/>
    <w:rsid w:val="001E4D7B"/>
    <w:rsid w:val="001E5501"/>
    <w:rsid w:val="001E57E5"/>
    <w:rsid w:val="001E5C7B"/>
    <w:rsid w:val="001E6087"/>
    <w:rsid w:val="001E7033"/>
    <w:rsid w:val="001E76CB"/>
    <w:rsid w:val="001F1147"/>
    <w:rsid w:val="001F3D2B"/>
    <w:rsid w:val="001F3FAB"/>
    <w:rsid w:val="001F473E"/>
    <w:rsid w:val="001F498A"/>
    <w:rsid w:val="001F4F24"/>
    <w:rsid w:val="001F7D58"/>
    <w:rsid w:val="002018A0"/>
    <w:rsid w:val="00202792"/>
    <w:rsid w:val="002034A1"/>
    <w:rsid w:val="002042B8"/>
    <w:rsid w:val="0020630F"/>
    <w:rsid w:val="00207C2F"/>
    <w:rsid w:val="0021006A"/>
    <w:rsid w:val="00211BE0"/>
    <w:rsid w:val="00211CFC"/>
    <w:rsid w:val="00211D2F"/>
    <w:rsid w:val="002136EC"/>
    <w:rsid w:val="002171A8"/>
    <w:rsid w:val="0021746E"/>
    <w:rsid w:val="0021748D"/>
    <w:rsid w:val="0022114E"/>
    <w:rsid w:val="00221683"/>
    <w:rsid w:val="00223DA0"/>
    <w:rsid w:val="00223F4C"/>
    <w:rsid w:val="002258C1"/>
    <w:rsid w:val="00225FD4"/>
    <w:rsid w:val="00226E4F"/>
    <w:rsid w:val="0022719E"/>
    <w:rsid w:val="00230429"/>
    <w:rsid w:val="002312CB"/>
    <w:rsid w:val="0023398B"/>
    <w:rsid w:val="00234E4B"/>
    <w:rsid w:val="002360EC"/>
    <w:rsid w:val="00236304"/>
    <w:rsid w:val="00237CED"/>
    <w:rsid w:val="002401C6"/>
    <w:rsid w:val="00240468"/>
    <w:rsid w:val="00242D8D"/>
    <w:rsid w:val="002442D6"/>
    <w:rsid w:val="002451AA"/>
    <w:rsid w:val="00245600"/>
    <w:rsid w:val="0024564E"/>
    <w:rsid w:val="00246E25"/>
    <w:rsid w:val="00247362"/>
    <w:rsid w:val="00251796"/>
    <w:rsid w:val="00251807"/>
    <w:rsid w:val="002533D0"/>
    <w:rsid w:val="00253738"/>
    <w:rsid w:val="00254ECA"/>
    <w:rsid w:val="0025542C"/>
    <w:rsid w:val="00256345"/>
    <w:rsid w:val="00257998"/>
    <w:rsid w:val="002579AC"/>
    <w:rsid w:val="0026243C"/>
    <w:rsid w:val="0026257D"/>
    <w:rsid w:val="00263678"/>
    <w:rsid w:val="00264478"/>
    <w:rsid w:val="00264776"/>
    <w:rsid w:val="00265060"/>
    <w:rsid w:val="00265EB9"/>
    <w:rsid w:val="00271464"/>
    <w:rsid w:val="00271726"/>
    <w:rsid w:val="00272B1C"/>
    <w:rsid w:val="00273D76"/>
    <w:rsid w:val="00275C75"/>
    <w:rsid w:val="00276D4D"/>
    <w:rsid w:val="00277CAF"/>
    <w:rsid w:val="0028054E"/>
    <w:rsid w:val="00280DE8"/>
    <w:rsid w:val="002817EC"/>
    <w:rsid w:val="0028205F"/>
    <w:rsid w:val="0028296F"/>
    <w:rsid w:val="00283B01"/>
    <w:rsid w:val="002848FD"/>
    <w:rsid w:val="00285A24"/>
    <w:rsid w:val="00287A1C"/>
    <w:rsid w:val="00292B3F"/>
    <w:rsid w:val="0029321C"/>
    <w:rsid w:val="00294310"/>
    <w:rsid w:val="00296734"/>
    <w:rsid w:val="00296DEE"/>
    <w:rsid w:val="002A1290"/>
    <w:rsid w:val="002A38ED"/>
    <w:rsid w:val="002A46BE"/>
    <w:rsid w:val="002A46D7"/>
    <w:rsid w:val="002A5558"/>
    <w:rsid w:val="002A6633"/>
    <w:rsid w:val="002A6FE1"/>
    <w:rsid w:val="002B04E6"/>
    <w:rsid w:val="002B10FC"/>
    <w:rsid w:val="002B1A22"/>
    <w:rsid w:val="002B27DA"/>
    <w:rsid w:val="002B48C0"/>
    <w:rsid w:val="002B4928"/>
    <w:rsid w:val="002B702C"/>
    <w:rsid w:val="002B7076"/>
    <w:rsid w:val="002B713A"/>
    <w:rsid w:val="002B7E38"/>
    <w:rsid w:val="002C1687"/>
    <w:rsid w:val="002C1C8F"/>
    <w:rsid w:val="002C21C0"/>
    <w:rsid w:val="002C428A"/>
    <w:rsid w:val="002C4E4E"/>
    <w:rsid w:val="002C56CA"/>
    <w:rsid w:val="002C6148"/>
    <w:rsid w:val="002C6318"/>
    <w:rsid w:val="002C6FDA"/>
    <w:rsid w:val="002C77AC"/>
    <w:rsid w:val="002C7CEA"/>
    <w:rsid w:val="002D0494"/>
    <w:rsid w:val="002D2DEF"/>
    <w:rsid w:val="002D2F5F"/>
    <w:rsid w:val="002D345A"/>
    <w:rsid w:val="002D3C8A"/>
    <w:rsid w:val="002D4358"/>
    <w:rsid w:val="002D4D70"/>
    <w:rsid w:val="002D5212"/>
    <w:rsid w:val="002D62B7"/>
    <w:rsid w:val="002E0A35"/>
    <w:rsid w:val="002E0BB8"/>
    <w:rsid w:val="002E180A"/>
    <w:rsid w:val="002E204A"/>
    <w:rsid w:val="002E2290"/>
    <w:rsid w:val="002E3799"/>
    <w:rsid w:val="002E4111"/>
    <w:rsid w:val="002E4E77"/>
    <w:rsid w:val="002E67CE"/>
    <w:rsid w:val="002E6B69"/>
    <w:rsid w:val="002E6C6B"/>
    <w:rsid w:val="002E737E"/>
    <w:rsid w:val="002E7FB4"/>
    <w:rsid w:val="002F1527"/>
    <w:rsid w:val="002F4898"/>
    <w:rsid w:val="002F570E"/>
    <w:rsid w:val="002F58A2"/>
    <w:rsid w:val="002F607A"/>
    <w:rsid w:val="002F6B05"/>
    <w:rsid w:val="002F6C3D"/>
    <w:rsid w:val="00301799"/>
    <w:rsid w:val="00302D3F"/>
    <w:rsid w:val="0030313B"/>
    <w:rsid w:val="003035EB"/>
    <w:rsid w:val="0030444D"/>
    <w:rsid w:val="003044AA"/>
    <w:rsid w:val="00305CF1"/>
    <w:rsid w:val="00306970"/>
    <w:rsid w:val="00306AA0"/>
    <w:rsid w:val="00307998"/>
    <w:rsid w:val="00311ACB"/>
    <w:rsid w:val="003125B8"/>
    <w:rsid w:val="003144FF"/>
    <w:rsid w:val="00314850"/>
    <w:rsid w:val="00315E4F"/>
    <w:rsid w:val="003162AB"/>
    <w:rsid w:val="0032005E"/>
    <w:rsid w:val="00320634"/>
    <w:rsid w:val="00323EC6"/>
    <w:rsid w:val="00324B9E"/>
    <w:rsid w:val="00326D89"/>
    <w:rsid w:val="00326DB2"/>
    <w:rsid w:val="00326FF2"/>
    <w:rsid w:val="00327272"/>
    <w:rsid w:val="0033211B"/>
    <w:rsid w:val="0033232D"/>
    <w:rsid w:val="003333D5"/>
    <w:rsid w:val="003337A5"/>
    <w:rsid w:val="0033391A"/>
    <w:rsid w:val="00335289"/>
    <w:rsid w:val="0033637D"/>
    <w:rsid w:val="00337250"/>
    <w:rsid w:val="003372A3"/>
    <w:rsid w:val="003372EF"/>
    <w:rsid w:val="0034023D"/>
    <w:rsid w:val="0034077E"/>
    <w:rsid w:val="0034244A"/>
    <w:rsid w:val="00342603"/>
    <w:rsid w:val="0034270E"/>
    <w:rsid w:val="003429B8"/>
    <w:rsid w:val="003430D9"/>
    <w:rsid w:val="003432A5"/>
    <w:rsid w:val="0034378C"/>
    <w:rsid w:val="003472B4"/>
    <w:rsid w:val="00347E89"/>
    <w:rsid w:val="003504D7"/>
    <w:rsid w:val="003512FF"/>
    <w:rsid w:val="00351627"/>
    <w:rsid w:val="00352618"/>
    <w:rsid w:val="00353827"/>
    <w:rsid w:val="0035471A"/>
    <w:rsid w:val="00355508"/>
    <w:rsid w:val="003573D7"/>
    <w:rsid w:val="00357BAC"/>
    <w:rsid w:val="00360058"/>
    <w:rsid w:val="00360F41"/>
    <w:rsid w:val="00361246"/>
    <w:rsid w:val="00362246"/>
    <w:rsid w:val="003626F1"/>
    <w:rsid w:val="00363427"/>
    <w:rsid w:val="00363594"/>
    <w:rsid w:val="00364328"/>
    <w:rsid w:val="00364CCE"/>
    <w:rsid w:val="003656C8"/>
    <w:rsid w:val="00366297"/>
    <w:rsid w:val="00366DB8"/>
    <w:rsid w:val="00366F17"/>
    <w:rsid w:val="00367056"/>
    <w:rsid w:val="00370678"/>
    <w:rsid w:val="00371C70"/>
    <w:rsid w:val="003724E8"/>
    <w:rsid w:val="003726ED"/>
    <w:rsid w:val="0037427E"/>
    <w:rsid w:val="003751A4"/>
    <w:rsid w:val="00377396"/>
    <w:rsid w:val="00380253"/>
    <w:rsid w:val="00380D07"/>
    <w:rsid w:val="00382A04"/>
    <w:rsid w:val="00383006"/>
    <w:rsid w:val="00384ABF"/>
    <w:rsid w:val="00384ADB"/>
    <w:rsid w:val="00384C4E"/>
    <w:rsid w:val="003853AF"/>
    <w:rsid w:val="00386595"/>
    <w:rsid w:val="00386C41"/>
    <w:rsid w:val="00386EB1"/>
    <w:rsid w:val="00386F05"/>
    <w:rsid w:val="0038719C"/>
    <w:rsid w:val="003904E6"/>
    <w:rsid w:val="00391F63"/>
    <w:rsid w:val="00393D9D"/>
    <w:rsid w:val="003955E4"/>
    <w:rsid w:val="00395EF3"/>
    <w:rsid w:val="0039627E"/>
    <w:rsid w:val="003967D1"/>
    <w:rsid w:val="003975CC"/>
    <w:rsid w:val="003A182B"/>
    <w:rsid w:val="003A1E4F"/>
    <w:rsid w:val="003A1FB8"/>
    <w:rsid w:val="003A20DD"/>
    <w:rsid w:val="003A27E3"/>
    <w:rsid w:val="003A2B74"/>
    <w:rsid w:val="003A49D4"/>
    <w:rsid w:val="003A4A05"/>
    <w:rsid w:val="003A4D93"/>
    <w:rsid w:val="003A5061"/>
    <w:rsid w:val="003A59DD"/>
    <w:rsid w:val="003A663D"/>
    <w:rsid w:val="003A690E"/>
    <w:rsid w:val="003B0551"/>
    <w:rsid w:val="003B3122"/>
    <w:rsid w:val="003B511A"/>
    <w:rsid w:val="003B5AD0"/>
    <w:rsid w:val="003B7FE2"/>
    <w:rsid w:val="003C373E"/>
    <w:rsid w:val="003C41E2"/>
    <w:rsid w:val="003C5985"/>
    <w:rsid w:val="003C677C"/>
    <w:rsid w:val="003D1817"/>
    <w:rsid w:val="003D2BE0"/>
    <w:rsid w:val="003D39E4"/>
    <w:rsid w:val="003D4542"/>
    <w:rsid w:val="003D4605"/>
    <w:rsid w:val="003D4640"/>
    <w:rsid w:val="003D5D1B"/>
    <w:rsid w:val="003D6BC1"/>
    <w:rsid w:val="003D7307"/>
    <w:rsid w:val="003D7CDC"/>
    <w:rsid w:val="003E0991"/>
    <w:rsid w:val="003E16C9"/>
    <w:rsid w:val="003E192B"/>
    <w:rsid w:val="003E19B5"/>
    <w:rsid w:val="003E2AC3"/>
    <w:rsid w:val="003E3B55"/>
    <w:rsid w:val="003E4434"/>
    <w:rsid w:val="003E6696"/>
    <w:rsid w:val="003E70F8"/>
    <w:rsid w:val="003F2142"/>
    <w:rsid w:val="003F287D"/>
    <w:rsid w:val="003F324A"/>
    <w:rsid w:val="003F373E"/>
    <w:rsid w:val="003F47AB"/>
    <w:rsid w:val="003F4C7B"/>
    <w:rsid w:val="003F558A"/>
    <w:rsid w:val="003F61CB"/>
    <w:rsid w:val="003F6C0A"/>
    <w:rsid w:val="003F7C8F"/>
    <w:rsid w:val="00400146"/>
    <w:rsid w:val="004005E8"/>
    <w:rsid w:val="00401418"/>
    <w:rsid w:val="004039A2"/>
    <w:rsid w:val="004049A6"/>
    <w:rsid w:val="004053D8"/>
    <w:rsid w:val="00407690"/>
    <w:rsid w:val="00407B7E"/>
    <w:rsid w:val="00410DAD"/>
    <w:rsid w:val="00411834"/>
    <w:rsid w:val="00411A88"/>
    <w:rsid w:val="00412626"/>
    <w:rsid w:val="0041276A"/>
    <w:rsid w:val="0041440C"/>
    <w:rsid w:val="004144A3"/>
    <w:rsid w:val="0041682A"/>
    <w:rsid w:val="00416AA2"/>
    <w:rsid w:val="00417437"/>
    <w:rsid w:val="00417D11"/>
    <w:rsid w:val="00420858"/>
    <w:rsid w:val="00420AC0"/>
    <w:rsid w:val="00422419"/>
    <w:rsid w:val="00423704"/>
    <w:rsid w:val="0042448B"/>
    <w:rsid w:val="00427298"/>
    <w:rsid w:val="00427B43"/>
    <w:rsid w:val="00427BF6"/>
    <w:rsid w:val="00427E07"/>
    <w:rsid w:val="004303B3"/>
    <w:rsid w:val="00432FF1"/>
    <w:rsid w:val="00433072"/>
    <w:rsid w:val="00433656"/>
    <w:rsid w:val="00434045"/>
    <w:rsid w:val="004343AD"/>
    <w:rsid w:val="0043473F"/>
    <w:rsid w:val="00435318"/>
    <w:rsid w:val="0043531E"/>
    <w:rsid w:val="00437209"/>
    <w:rsid w:val="00437F19"/>
    <w:rsid w:val="00440F69"/>
    <w:rsid w:val="004412B9"/>
    <w:rsid w:val="00441440"/>
    <w:rsid w:val="004424EE"/>
    <w:rsid w:val="0044401A"/>
    <w:rsid w:val="00446247"/>
    <w:rsid w:val="00447F74"/>
    <w:rsid w:val="004511F9"/>
    <w:rsid w:val="004512AE"/>
    <w:rsid w:val="00452512"/>
    <w:rsid w:val="004529EF"/>
    <w:rsid w:val="00453006"/>
    <w:rsid w:val="00455751"/>
    <w:rsid w:val="0045631E"/>
    <w:rsid w:val="0046198F"/>
    <w:rsid w:val="00462EEF"/>
    <w:rsid w:val="0046406E"/>
    <w:rsid w:val="00464EA0"/>
    <w:rsid w:val="00465B59"/>
    <w:rsid w:val="00465CBE"/>
    <w:rsid w:val="00466398"/>
    <w:rsid w:val="004673D2"/>
    <w:rsid w:val="00467E08"/>
    <w:rsid w:val="00470558"/>
    <w:rsid w:val="00471373"/>
    <w:rsid w:val="004723FC"/>
    <w:rsid w:val="00473236"/>
    <w:rsid w:val="00473FB0"/>
    <w:rsid w:val="00475FB3"/>
    <w:rsid w:val="00476793"/>
    <w:rsid w:val="00476B51"/>
    <w:rsid w:val="004809E4"/>
    <w:rsid w:val="00481014"/>
    <w:rsid w:val="0048197E"/>
    <w:rsid w:val="004821D6"/>
    <w:rsid w:val="00482E6B"/>
    <w:rsid w:val="0048405B"/>
    <w:rsid w:val="0048491D"/>
    <w:rsid w:val="00484AE0"/>
    <w:rsid w:val="00484EC9"/>
    <w:rsid w:val="0048504D"/>
    <w:rsid w:val="00485547"/>
    <w:rsid w:val="0048581D"/>
    <w:rsid w:val="004864F9"/>
    <w:rsid w:val="00486689"/>
    <w:rsid w:val="004867D4"/>
    <w:rsid w:val="00490BE0"/>
    <w:rsid w:val="00492AD0"/>
    <w:rsid w:val="00492DA2"/>
    <w:rsid w:val="0049389C"/>
    <w:rsid w:val="004938F6"/>
    <w:rsid w:val="004A12D0"/>
    <w:rsid w:val="004A1468"/>
    <w:rsid w:val="004A2EF0"/>
    <w:rsid w:val="004A3271"/>
    <w:rsid w:val="004A34C5"/>
    <w:rsid w:val="004A4201"/>
    <w:rsid w:val="004A42A8"/>
    <w:rsid w:val="004A4AB3"/>
    <w:rsid w:val="004A5B4B"/>
    <w:rsid w:val="004A752B"/>
    <w:rsid w:val="004A7E12"/>
    <w:rsid w:val="004B09FA"/>
    <w:rsid w:val="004B43C0"/>
    <w:rsid w:val="004B55E4"/>
    <w:rsid w:val="004B6CBC"/>
    <w:rsid w:val="004B71EE"/>
    <w:rsid w:val="004C06EF"/>
    <w:rsid w:val="004C0904"/>
    <w:rsid w:val="004C2569"/>
    <w:rsid w:val="004C2AAF"/>
    <w:rsid w:val="004C4579"/>
    <w:rsid w:val="004C52F0"/>
    <w:rsid w:val="004C6676"/>
    <w:rsid w:val="004C66BF"/>
    <w:rsid w:val="004C7344"/>
    <w:rsid w:val="004C7879"/>
    <w:rsid w:val="004C7F4F"/>
    <w:rsid w:val="004D03C0"/>
    <w:rsid w:val="004D04E1"/>
    <w:rsid w:val="004D12FD"/>
    <w:rsid w:val="004D179F"/>
    <w:rsid w:val="004D17BB"/>
    <w:rsid w:val="004D1E94"/>
    <w:rsid w:val="004D53F0"/>
    <w:rsid w:val="004D5827"/>
    <w:rsid w:val="004D7508"/>
    <w:rsid w:val="004E1DC9"/>
    <w:rsid w:val="004E3510"/>
    <w:rsid w:val="004E41DD"/>
    <w:rsid w:val="004E5FA5"/>
    <w:rsid w:val="004E6FEF"/>
    <w:rsid w:val="004E7654"/>
    <w:rsid w:val="004F0F38"/>
    <w:rsid w:val="004F19A6"/>
    <w:rsid w:val="004F1C3B"/>
    <w:rsid w:val="004F23E5"/>
    <w:rsid w:val="004F27D7"/>
    <w:rsid w:val="004F3CFD"/>
    <w:rsid w:val="004F4521"/>
    <w:rsid w:val="004F54CA"/>
    <w:rsid w:val="004F564A"/>
    <w:rsid w:val="004F581C"/>
    <w:rsid w:val="004F7BC0"/>
    <w:rsid w:val="005003BD"/>
    <w:rsid w:val="00501FE0"/>
    <w:rsid w:val="00502515"/>
    <w:rsid w:val="005028BD"/>
    <w:rsid w:val="00503801"/>
    <w:rsid w:val="00503A84"/>
    <w:rsid w:val="00504401"/>
    <w:rsid w:val="00505F26"/>
    <w:rsid w:val="005100F0"/>
    <w:rsid w:val="00510A47"/>
    <w:rsid w:val="0051100A"/>
    <w:rsid w:val="00511085"/>
    <w:rsid w:val="005115E6"/>
    <w:rsid w:val="0051256D"/>
    <w:rsid w:val="005128C8"/>
    <w:rsid w:val="005132A2"/>
    <w:rsid w:val="00513EA9"/>
    <w:rsid w:val="00514B7F"/>
    <w:rsid w:val="00514BAC"/>
    <w:rsid w:val="00515294"/>
    <w:rsid w:val="00517B21"/>
    <w:rsid w:val="00520177"/>
    <w:rsid w:val="00521B7A"/>
    <w:rsid w:val="0052335B"/>
    <w:rsid w:val="00523A2F"/>
    <w:rsid w:val="00524133"/>
    <w:rsid w:val="0052609B"/>
    <w:rsid w:val="005266DD"/>
    <w:rsid w:val="0052737F"/>
    <w:rsid w:val="005303B3"/>
    <w:rsid w:val="00530CF1"/>
    <w:rsid w:val="005320A4"/>
    <w:rsid w:val="00532C25"/>
    <w:rsid w:val="0053349E"/>
    <w:rsid w:val="0053550C"/>
    <w:rsid w:val="00535B96"/>
    <w:rsid w:val="00542C7A"/>
    <w:rsid w:val="00543A67"/>
    <w:rsid w:val="005445B9"/>
    <w:rsid w:val="00545013"/>
    <w:rsid w:val="00545243"/>
    <w:rsid w:val="00545751"/>
    <w:rsid w:val="00546B59"/>
    <w:rsid w:val="00547432"/>
    <w:rsid w:val="00547B5B"/>
    <w:rsid w:val="0055002C"/>
    <w:rsid w:val="00550380"/>
    <w:rsid w:val="00551387"/>
    <w:rsid w:val="00556AF1"/>
    <w:rsid w:val="00557181"/>
    <w:rsid w:val="005600D9"/>
    <w:rsid w:val="00561300"/>
    <w:rsid w:val="005638A3"/>
    <w:rsid w:val="00565571"/>
    <w:rsid w:val="005658F0"/>
    <w:rsid w:val="00565E36"/>
    <w:rsid w:val="00566678"/>
    <w:rsid w:val="00566AE4"/>
    <w:rsid w:val="00567449"/>
    <w:rsid w:val="00570FF8"/>
    <w:rsid w:val="00571C3B"/>
    <w:rsid w:val="0057234E"/>
    <w:rsid w:val="005728A8"/>
    <w:rsid w:val="00574807"/>
    <w:rsid w:val="00574949"/>
    <w:rsid w:val="00576812"/>
    <w:rsid w:val="00577D7B"/>
    <w:rsid w:val="005801E7"/>
    <w:rsid w:val="00580777"/>
    <w:rsid w:val="00582D34"/>
    <w:rsid w:val="00584A44"/>
    <w:rsid w:val="00585065"/>
    <w:rsid w:val="00585322"/>
    <w:rsid w:val="005859FC"/>
    <w:rsid w:val="00585CA0"/>
    <w:rsid w:val="00585D33"/>
    <w:rsid w:val="005861C2"/>
    <w:rsid w:val="0058634E"/>
    <w:rsid w:val="00593B74"/>
    <w:rsid w:val="00595098"/>
    <w:rsid w:val="0059550A"/>
    <w:rsid w:val="00595D61"/>
    <w:rsid w:val="00596B3C"/>
    <w:rsid w:val="00597EB5"/>
    <w:rsid w:val="005A1569"/>
    <w:rsid w:val="005A15CE"/>
    <w:rsid w:val="005A163F"/>
    <w:rsid w:val="005A1A10"/>
    <w:rsid w:val="005A298B"/>
    <w:rsid w:val="005A3507"/>
    <w:rsid w:val="005A4E72"/>
    <w:rsid w:val="005A5358"/>
    <w:rsid w:val="005A6F42"/>
    <w:rsid w:val="005B033B"/>
    <w:rsid w:val="005B1203"/>
    <w:rsid w:val="005B183B"/>
    <w:rsid w:val="005B28F2"/>
    <w:rsid w:val="005B2C95"/>
    <w:rsid w:val="005B2DB4"/>
    <w:rsid w:val="005B4B63"/>
    <w:rsid w:val="005B4DE6"/>
    <w:rsid w:val="005B5395"/>
    <w:rsid w:val="005B59B2"/>
    <w:rsid w:val="005B5BBB"/>
    <w:rsid w:val="005B5BCB"/>
    <w:rsid w:val="005C0DFD"/>
    <w:rsid w:val="005C3B50"/>
    <w:rsid w:val="005C41BC"/>
    <w:rsid w:val="005C519F"/>
    <w:rsid w:val="005C5574"/>
    <w:rsid w:val="005C6340"/>
    <w:rsid w:val="005C6355"/>
    <w:rsid w:val="005C72A2"/>
    <w:rsid w:val="005C77F8"/>
    <w:rsid w:val="005C7B55"/>
    <w:rsid w:val="005D349D"/>
    <w:rsid w:val="005D6641"/>
    <w:rsid w:val="005D6CF8"/>
    <w:rsid w:val="005E0433"/>
    <w:rsid w:val="005E18FC"/>
    <w:rsid w:val="005E3A8C"/>
    <w:rsid w:val="005E412A"/>
    <w:rsid w:val="005E4AED"/>
    <w:rsid w:val="005E52A4"/>
    <w:rsid w:val="005E5B33"/>
    <w:rsid w:val="005E6BF0"/>
    <w:rsid w:val="005E7136"/>
    <w:rsid w:val="005E7CC2"/>
    <w:rsid w:val="005F2722"/>
    <w:rsid w:val="005F7731"/>
    <w:rsid w:val="005F7B9E"/>
    <w:rsid w:val="005F7D13"/>
    <w:rsid w:val="0060254D"/>
    <w:rsid w:val="00603623"/>
    <w:rsid w:val="00603A6F"/>
    <w:rsid w:val="0060473C"/>
    <w:rsid w:val="006058D6"/>
    <w:rsid w:val="00605DD9"/>
    <w:rsid w:val="00606401"/>
    <w:rsid w:val="0060718E"/>
    <w:rsid w:val="00611405"/>
    <w:rsid w:val="0061401F"/>
    <w:rsid w:val="0061443D"/>
    <w:rsid w:val="006144BD"/>
    <w:rsid w:val="0061561B"/>
    <w:rsid w:val="006167A1"/>
    <w:rsid w:val="00617002"/>
    <w:rsid w:val="00620F7F"/>
    <w:rsid w:val="00621961"/>
    <w:rsid w:val="00621A36"/>
    <w:rsid w:val="0062281C"/>
    <w:rsid w:val="00623145"/>
    <w:rsid w:val="006239BF"/>
    <w:rsid w:val="006241BA"/>
    <w:rsid w:val="006257F3"/>
    <w:rsid w:val="00626AF1"/>
    <w:rsid w:val="00627956"/>
    <w:rsid w:val="006309FD"/>
    <w:rsid w:val="00631129"/>
    <w:rsid w:val="00632F86"/>
    <w:rsid w:val="00633221"/>
    <w:rsid w:val="006334D3"/>
    <w:rsid w:val="00634631"/>
    <w:rsid w:val="0063690D"/>
    <w:rsid w:val="00636A91"/>
    <w:rsid w:val="00637E89"/>
    <w:rsid w:val="0064037E"/>
    <w:rsid w:val="0064146F"/>
    <w:rsid w:val="00641601"/>
    <w:rsid w:val="00641B30"/>
    <w:rsid w:val="00643625"/>
    <w:rsid w:val="006453E1"/>
    <w:rsid w:val="00646A87"/>
    <w:rsid w:val="006476E6"/>
    <w:rsid w:val="00647AA0"/>
    <w:rsid w:val="006543DB"/>
    <w:rsid w:val="00654FBD"/>
    <w:rsid w:val="00655724"/>
    <w:rsid w:val="0065715C"/>
    <w:rsid w:val="006575F5"/>
    <w:rsid w:val="00657A87"/>
    <w:rsid w:val="00662703"/>
    <w:rsid w:val="0066321E"/>
    <w:rsid w:val="00664775"/>
    <w:rsid w:val="00664E3F"/>
    <w:rsid w:val="00665138"/>
    <w:rsid w:val="0066547B"/>
    <w:rsid w:val="00665E42"/>
    <w:rsid w:val="00665F32"/>
    <w:rsid w:val="0067159D"/>
    <w:rsid w:val="00671AF6"/>
    <w:rsid w:val="006739DD"/>
    <w:rsid w:val="00674303"/>
    <w:rsid w:val="00674368"/>
    <w:rsid w:val="00674D84"/>
    <w:rsid w:val="006766A0"/>
    <w:rsid w:val="0068243A"/>
    <w:rsid w:val="006832AA"/>
    <w:rsid w:val="0068349F"/>
    <w:rsid w:val="006863E9"/>
    <w:rsid w:val="00686823"/>
    <w:rsid w:val="00687B12"/>
    <w:rsid w:val="00690CBF"/>
    <w:rsid w:val="006925AD"/>
    <w:rsid w:val="0069500A"/>
    <w:rsid w:val="006952A7"/>
    <w:rsid w:val="0069531D"/>
    <w:rsid w:val="006969FF"/>
    <w:rsid w:val="006A09F5"/>
    <w:rsid w:val="006A26AE"/>
    <w:rsid w:val="006A3910"/>
    <w:rsid w:val="006A3EB4"/>
    <w:rsid w:val="006A412F"/>
    <w:rsid w:val="006B08F0"/>
    <w:rsid w:val="006B10ED"/>
    <w:rsid w:val="006B118E"/>
    <w:rsid w:val="006B13C2"/>
    <w:rsid w:val="006B1F3C"/>
    <w:rsid w:val="006B38E1"/>
    <w:rsid w:val="006B40E8"/>
    <w:rsid w:val="006B468F"/>
    <w:rsid w:val="006B5D91"/>
    <w:rsid w:val="006C18C4"/>
    <w:rsid w:val="006C1AAC"/>
    <w:rsid w:val="006C348D"/>
    <w:rsid w:val="006C3A44"/>
    <w:rsid w:val="006C45ED"/>
    <w:rsid w:val="006C520D"/>
    <w:rsid w:val="006C58A9"/>
    <w:rsid w:val="006D00FE"/>
    <w:rsid w:val="006D09E9"/>
    <w:rsid w:val="006D1228"/>
    <w:rsid w:val="006D1B45"/>
    <w:rsid w:val="006D1BBB"/>
    <w:rsid w:val="006D2901"/>
    <w:rsid w:val="006D38A3"/>
    <w:rsid w:val="006D3C3B"/>
    <w:rsid w:val="006D4C94"/>
    <w:rsid w:val="006D4D4D"/>
    <w:rsid w:val="006D5C0D"/>
    <w:rsid w:val="006D5D03"/>
    <w:rsid w:val="006D7E3A"/>
    <w:rsid w:val="006E0323"/>
    <w:rsid w:val="006E162A"/>
    <w:rsid w:val="006E1B4B"/>
    <w:rsid w:val="006E2757"/>
    <w:rsid w:val="006E38FD"/>
    <w:rsid w:val="006E4034"/>
    <w:rsid w:val="006E5077"/>
    <w:rsid w:val="006E6A74"/>
    <w:rsid w:val="006E78AC"/>
    <w:rsid w:val="006E7E98"/>
    <w:rsid w:val="006F065B"/>
    <w:rsid w:val="006F1304"/>
    <w:rsid w:val="006F1DA4"/>
    <w:rsid w:val="006F21C8"/>
    <w:rsid w:val="006F2BDF"/>
    <w:rsid w:val="006F31E0"/>
    <w:rsid w:val="006F402F"/>
    <w:rsid w:val="006F4E50"/>
    <w:rsid w:val="006F559B"/>
    <w:rsid w:val="006F6BC7"/>
    <w:rsid w:val="00700B35"/>
    <w:rsid w:val="0070417C"/>
    <w:rsid w:val="007049C3"/>
    <w:rsid w:val="00704FFB"/>
    <w:rsid w:val="00705C12"/>
    <w:rsid w:val="007076C7"/>
    <w:rsid w:val="00707A87"/>
    <w:rsid w:val="00710DE3"/>
    <w:rsid w:val="00710E4D"/>
    <w:rsid w:val="00710FCA"/>
    <w:rsid w:val="00711AD1"/>
    <w:rsid w:val="00711E96"/>
    <w:rsid w:val="007123E0"/>
    <w:rsid w:val="007131AE"/>
    <w:rsid w:val="007142F0"/>
    <w:rsid w:val="0071642A"/>
    <w:rsid w:val="00720725"/>
    <w:rsid w:val="007222A8"/>
    <w:rsid w:val="00722D50"/>
    <w:rsid w:val="00725876"/>
    <w:rsid w:val="00725E07"/>
    <w:rsid w:val="007302FC"/>
    <w:rsid w:val="007315FA"/>
    <w:rsid w:val="00732D3D"/>
    <w:rsid w:val="00732EC7"/>
    <w:rsid w:val="0073352D"/>
    <w:rsid w:val="0073425E"/>
    <w:rsid w:val="0073525D"/>
    <w:rsid w:val="007371DB"/>
    <w:rsid w:val="00737992"/>
    <w:rsid w:val="00740152"/>
    <w:rsid w:val="0074176A"/>
    <w:rsid w:val="00741881"/>
    <w:rsid w:val="0074255A"/>
    <w:rsid w:val="0074269E"/>
    <w:rsid w:val="00742707"/>
    <w:rsid w:val="00742A76"/>
    <w:rsid w:val="00743B71"/>
    <w:rsid w:val="00744029"/>
    <w:rsid w:val="0074415C"/>
    <w:rsid w:val="007457A6"/>
    <w:rsid w:val="00745CE2"/>
    <w:rsid w:val="00746D7B"/>
    <w:rsid w:val="00750F41"/>
    <w:rsid w:val="0075132A"/>
    <w:rsid w:val="007529B6"/>
    <w:rsid w:val="007531B3"/>
    <w:rsid w:val="00754DAD"/>
    <w:rsid w:val="00754F64"/>
    <w:rsid w:val="0075559D"/>
    <w:rsid w:val="00755DCF"/>
    <w:rsid w:val="00755E8C"/>
    <w:rsid w:val="00756E30"/>
    <w:rsid w:val="00757201"/>
    <w:rsid w:val="0075735E"/>
    <w:rsid w:val="007577D0"/>
    <w:rsid w:val="00757EEE"/>
    <w:rsid w:val="00760A6B"/>
    <w:rsid w:val="007621A2"/>
    <w:rsid w:val="0076269F"/>
    <w:rsid w:val="00763572"/>
    <w:rsid w:val="0076499F"/>
    <w:rsid w:val="00764C15"/>
    <w:rsid w:val="0076626E"/>
    <w:rsid w:val="00767E29"/>
    <w:rsid w:val="00772555"/>
    <w:rsid w:val="007732B6"/>
    <w:rsid w:val="00775EE5"/>
    <w:rsid w:val="00776174"/>
    <w:rsid w:val="00776307"/>
    <w:rsid w:val="0077765F"/>
    <w:rsid w:val="007815FA"/>
    <w:rsid w:val="00781688"/>
    <w:rsid w:val="00783337"/>
    <w:rsid w:val="00783600"/>
    <w:rsid w:val="007859C7"/>
    <w:rsid w:val="007861BF"/>
    <w:rsid w:val="00787E80"/>
    <w:rsid w:val="0079004B"/>
    <w:rsid w:val="007908BD"/>
    <w:rsid w:val="00791420"/>
    <w:rsid w:val="00791A5C"/>
    <w:rsid w:val="00791F02"/>
    <w:rsid w:val="007930AF"/>
    <w:rsid w:val="00793328"/>
    <w:rsid w:val="00793862"/>
    <w:rsid w:val="00793B54"/>
    <w:rsid w:val="00794369"/>
    <w:rsid w:val="007974C1"/>
    <w:rsid w:val="00797778"/>
    <w:rsid w:val="007A0D56"/>
    <w:rsid w:val="007A1B49"/>
    <w:rsid w:val="007A1EE0"/>
    <w:rsid w:val="007A34A6"/>
    <w:rsid w:val="007A3501"/>
    <w:rsid w:val="007A40FD"/>
    <w:rsid w:val="007A6D04"/>
    <w:rsid w:val="007A7843"/>
    <w:rsid w:val="007B1A0D"/>
    <w:rsid w:val="007B24B7"/>
    <w:rsid w:val="007B295E"/>
    <w:rsid w:val="007B2B5F"/>
    <w:rsid w:val="007B37B1"/>
    <w:rsid w:val="007B587F"/>
    <w:rsid w:val="007B7343"/>
    <w:rsid w:val="007B7A8C"/>
    <w:rsid w:val="007C0E76"/>
    <w:rsid w:val="007C1B70"/>
    <w:rsid w:val="007C3D09"/>
    <w:rsid w:val="007C44AF"/>
    <w:rsid w:val="007C464A"/>
    <w:rsid w:val="007C56B5"/>
    <w:rsid w:val="007C5DB1"/>
    <w:rsid w:val="007C6C73"/>
    <w:rsid w:val="007C6EB7"/>
    <w:rsid w:val="007C73BB"/>
    <w:rsid w:val="007D0480"/>
    <w:rsid w:val="007D11BE"/>
    <w:rsid w:val="007D13BE"/>
    <w:rsid w:val="007D3B0A"/>
    <w:rsid w:val="007D3DAE"/>
    <w:rsid w:val="007D59C3"/>
    <w:rsid w:val="007D7D91"/>
    <w:rsid w:val="007E2841"/>
    <w:rsid w:val="007E3642"/>
    <w:rsid w:val="007E389F"/>
    <w:rsid w:val="007E3FCE"/>
    <w:rsid w:val="007E421A"/>
    <w:rsid w:val="007E42AE"/>
    <w:rsid w:val="007E4BF9"/>
    <w:rsid w:val="007E6D96"/>
    <w:rsid w:val="007F0FB7"/>
    <w:rsid w:val="007F102F"/>
    <w:rsid w:val="007F1132"/>
    <w:rsid w:val="007F1501"/>
    <w:rsid w:val="007F37AA"/>
    <w:rsid w:val="007F44D9"/>
    <w:rsid w:val="007F49F1"/>
    <w:rsid w:val="007F66DC"/>
    <w:rsid w:val="00800E54"/>
    <w:rsid w:val="00805295"/>
    <w:rsid w:val="00807EB5"/>
    <w:rsid w:val="008107C1"/>
    <w:rsid w:val="00813C82"/>
    <w:rsid w:val="00821CE5"/>
    <w:rsid w:val="0082390F"/>
    <w:rsid w:val="00824310"/>
    <w:rsid w:val="008255F1"/>
    <w:rsid w:val="008300B0"/>
    <w:rsid w:val="0083134E"/>
    <w:rsid w:val="00831845"/>
    <w:rsid w:val="0083262D"/>
    <w:rsid w:val="008331A7"/>
    <w:rsid w:val="00834E2E"/>
    <w:rsid w:val="0083528D"/>
    <w:rsid w:val="0083551F"/>
    <w:rsid w:val="00835754"/>
    <w:rsid w:val="00835BB3"/>
    <w:rsid w:val="00835D97"/>
    <w:rsid w:val="008373FD"/>
    <w:rsid w:val="008411F1"/>
    <w:rsid w:val="00841E46"/>
    <w:rsid w:val="0084281B"/>
    <w:rsid w:val="00843319"/>
    <w:rsid w:val="00843F7C"/>
    <w:rsid w:val="008442A5"/>
    <w:rsid w:val="0084445B"/>
    <w:rsid w:val="00844525"/>
    <w:rsid w:val="00845538"/>
    <w:rsid w:val="00846021"/>
    <w:rsid w:val="0084663B"/>
    <w:rsid w:val="00846BC8"/>
    <w:rsid w:val="0085090A"/>
    <w:rsid w:val="00850D1C"/>
    <w:rsid w:val="0085157C"/>
    <w:rsid w:val="008519C3"/>
    <w:rsid w:val="00852CBE"/>
    <w:rsid w:val="00852F8F"/>
    <w:rsid w:val="00853572"/>
    <w:rsid w:val="00854350"/>
    <w:rsid w:val="00855893"/>
    <w:rsid w:val="00856F8E"/>
    <w:rsid w:val="0085708A"/>
    <w:rsid w:val="008575B9"/>
    <w:rsid w:val="00857B00"/>
    <w:rsid w:val="00863F92"/>
    <w:rsid w:val="00863FE1"/>
    <w:rsid w:val="008644BA"/>
    <w:rsid w:val="008658F3"/>
    <w:rsid w:val="00866A3C"/>
    <w:rsid w:val="008673A5"/>
    <w:rsid w:val="00870DA3"/>
    <w:rsid w:val="00870FD0"/>
    <w:rsid w:val="00871B85"/>
    <w:rsid w:val="00871D23"/>
    <w:rsid w:val="00872893"/>
    <w:rsid w:val="00874B13"/>
    <w:rsid w:val="00875AD1"/>
    <w:rsid w:val="00876FEA"/>
    <w:rsid w:val="00880582"/>
    <w:rsid w:val="00881D9C"/>
    <w:rsid w:val="008825B4"/>
    <w:rsid w:val="00882F95"/>
    <w:rsid w:val="008835C3"/>
    <w:rsid w:val="008844DA"/>
    <w:rsid w:val="00884A88"/>
    <w:rsid w:val="00884F79"/>
    <w:rsid w:val="0088601A"/>
    <w:rsid w:val="00886167"/>
    <w:rsid w:val="00886E45"/>
    <w:rsid w:val="00887D3E"/>
    <w:rsid w:val="00891127"/>
    <w:rsid w:val="008913F6"/>
    <w:rsid w:val="00891B61"/>
    <w:rsid w:val="008938E7"/>
    <w:rsid w:val="00894967"/>
    <w:rsid w:val="008950EB"/>
    <w:rsid w:val="008955BE"/>
    <w:rsid w:val="008956C6"/>
    <w:rsid w:val="00895B66"/>
    <w:rsid w:val="00897631"/>
    <w:rsid w:val="008A098B"/>
    <w:rsid w:val="008A1BC9"/>
    <w:rsid w:val="008A1C2D"/>
    <w:rsid w:val="008A2E7F"/>
    <w:rsid w:val="008A3D33"/>
    <w:rsid w:val="008A49A6"/>
    <w:rsid w:val="008A4DFE"/>
    <w:rsid w:val="008A4F27"/>
    <w:rsid w:val="008A729E"/>
    <w:rsid w:val="008A7345"/>
    <w:rsid w:val="008B01BC"/>
    <w:rsid w:val="008B155E"/>
    <w:rsid w:val="008B2FA4"/>
    <w:rsid w:val="008B31E0"/>
    <w:rsid w:val="008B42FA"/>
    <w:rsid w:val="008B7EEF"/>
    <w:rsid w:val="008C1B58"/>
    <w:rsid w:val="008C2399"/>
    <w:rsid w:val="008C2FE9"/>
    <w:rsid w:val="008C3C41"/>
    <w:rsid w:val="008C605C"/>
    <w:rsid w:val="008C676C"/>
    <w:rsid w:val="008D32D7"/>
    <w:rsid w:val="008D366B"/>
    <w:rsid w:val="008D38D3"/>
    <w:rsid w:val="008D3F0B"/>
    <w:rsid w:val="008D6180"/>
    <w:rsid w:val="008E0D38"/>
    <w:rsid w:val="008E31D2"/>
    <w:rsid w:val="008E3D94"/>
    <w:rsid w:val="008E4288"/>
    <w:rsid w:val="008E62DC"/>
    <w:rsid w:val="008E6C4B"/>
    <w:rsid w:val="008E7A73"/>
    <w:rsid w:val="008F0488"/>
    <w:rsid w:val="008F16F1"/>
    <w:rsid w:val="008F1A0A"/>
    <w:rsid w:val="008F34F5"/>
    <w:rsid w:val="008F3971"/>
    <w:rsid w:val="008F485A"/>
    <w:rsid w:val="008F702B"/>
    <w:rsid w:val="008F7401"/>
    <w:rsid w:val="008F7C36"/>
    <w:rsid w:val="00900296"/>
    <w:rsid w:val="009005D9"/>
    <w:rsid w:val="00901224"/>
    <w:rsid w:val="009027CB"/>
    <w:rsid w:val="00902A31"/>
    <w:rsid w:val="00903060"/>
    <w:rsid w:val="00903962"/>
    <w:rsid w:val="00903CE2"/>
    <w:rsid w:val="009040B2"/>
    <w:rsid w:val="00904634"/>
    <w:rsid w:val="00904F44"/>
    <w:rsid w:val="00905AEC"/>
    <w:rsid w:val="009100EE"/>
    <w:rsid w:val="00910D7F"/>
    <w:rsid w:val="00911228"/>
    <w:rsid w:val="009120EE"/>
    <w:rsid w:val="00912117"/>
    <w:rsid w:val="00912558"/>
    <w:rsid w:val="0091290E"/>
    <w:rsid w:val="00913036"/>
    <w:rsid w:val="009170DA"/>
    <w:rsid w:val="00917626"/>
    <w:rsid w:val="00917984"/>
    <w:rsid w:val="009179B9"/>
    <w:rsid w:val="00917BE6"/>
    <w:rsid w:val="00917D94"/>
    <w:rsid w:val="00917DFD"/>
    <w:rsid w:val="00922265"/>
    <w:rsid w:val="0092253A"/>
    <w:rsid w:val="009231A9"/>
    <w:rsid w:val="00923BB7"/>
    <w:rsid w:val="0092447A"/>
    <w:rsid w:val="00924742"/>
    <w:rsid w:val="009263BC"/>
    <w:rsid w:val="00927578"/>
    <w:rsid w:val="0093097E"/>
    <w:rsid w:val="00930D0E"/>
    <w:rsid w:val="00932617"/>
    <w:rsid w:val="009329A1"/>
    <w:rsid w:val="00932D9F"/>
    <w:rsid w:val="009334AD"/>
    <w:rsid w:val="00936092"/>
    <w:rsid w:val="00937235"/>
    <w:rsid w:val="00940757"/>
    <w:rsid w:val="0094116B"/>
    <w:rsid w:val="00941EEE"/>
    <w:rsid w:val="0094214D"/>
    <w:rsid w:val="0094450A"/>
    <w:rsid w:val="00945086"/>
    <w:rsid w:val="00945797"/>
    <w:rsid w:val="009467D6"/>
    <w:rsid w:val="009475A1"/>
    <w:rsid w:val="00947830"/>
    <w:rsid w:val="009508A9"/>
    <w:rsid w:val="009510CE"/>
    <w:rsid w:val="00952102"/>
    <w:rsid w:val="00952596"/>
    <w:rsid w:val="00954727"/>
    <w:rsid w:val="009548D6"/>
    <w:rsid w:val="00954A84"/>
    <w:rsid w:val="00956F6C"/>
    <w:rsid w:val="009574F1"/>
    <w:rsid w:val="009625DB"/>
    <w:rsid w:val="00963BCC"/>
    <w:rsid w:val="009642D1"/>
    <w:rsid w:val="00964CB1"/>
    <w:rsid w:val="0096501E"/>
    <w:rsid w:val="009651F5"/>
    <w:rsid w:val="00965474"/>
    <w:rsid w:val="00965518"/>
    <w:rsid w:val="009672D9"/>
    <w:rsid w:val="00970195"/>
    <w:rsid w:val="0097042A"/>
    <w:rsid w:val="0097186B"/>
    <w:rsid w:val="00971ADB"/>
    <w:rsid w:val="009732F2"/>
    <w:rsid w:val="0097449A"/>
    <w:rsid w:val="0097513D"/>
    <w:rsid w:val="0097519E"/>
    <w:rsid w:val="009754F6"/>
    <w:rsid w:val="009757B6"/>
    <w:rsid w:val="00975DFE"/>
    <w:rsid w:val="00977109"/>
    <w:rsid w:val="00977E47"/>
    <w:rsid w:val="00981520"/>
    <w:rsid w:val="00981584"/>
    <w:rsid w:val="00981A85"/>
    <w:rsid w:val="00982484"/>
    <w:rsid w:val="00985D60"/>
    <w:rsid w:val="00986703"/>
    <w:rsid w:val="00987A3F"/>
    <w:rsid w:val="009915CE"/>
    <w:rsid w:val="0099185F"/>
    <w:rsid w:val="009925B6"/>
    <w:rsid w:val="00994C12"/>
    <w:rsid w:val="00994CD2"/>
    <w:rsid w:val="00995F83"/>
    <w:rsid w:val="00997125"/>
    <w:rsid w:val="00997495"/>
    <w:rsid w:val="009A081D"/>
    <w:rsid w:val="009A1F1B"/>
    <w:rsid w:val="009A22EF"/>
    <w:rsid w:val="009A2C77"/>
    <w:rsid w:val="009A35F1"/>
    <w:rsid w:val="009A3F81"/>
    <w:rsid w:val="009A4723"/>
    <w:rsid w:val="009A4D08"/>
    <w:rsid w:val="009A5A98"/>
    <w:rsid w:val="009A5CD5"/>
    <w:rsid w:val="009A609F"/>
    <w:rsid w:val="009A7638"/>
    <w:rsid w:val="009A7D62"/>
    <w:rsid w:val="009B0503"/>
    <w:rsid w:val="009B183E"/>
    <w:rsid w:val="009B28F3"/>
    <w:rsid w:val="009B3A59"/>
    <w:rsid w:val="009B3CB8"/>
    <w:rsid w:val="009B40FD"/>
    <w:rsid w:val="009B439A"/>
    <w:rsid w:val="009B4BBB"/>
    <w:rsid w:val="009B5863"/>
    <w:rsid w:val="009B5EF3"/>
    <w:rsid w:val="009B62DD"/>
    <w:rsid w:val="009B657A"/>
    <w:rsid w:val="009B6B89"/>
    <w:rsid w:val="009B6D65"/>
    <w:rsid w:val="009C1AF6"/>
    <w:rsid w:val="009C2069"/>
    <w:rsid w:val="009C301C"/>
    <w:rsid w:val="009C3DA4"/>
    <w:rsid w:val="009C3E1E"/>
    <w:rsid w:val="009C664B"/>
    <w:rsid w:val="009C71EB"/>
    <w:rsid w:val="009D1E78"/>
    <w:rsid w:val="009D2344"/>
    <w:rsid w:val="009D3248"/>
    <w:rsid w:val="009D3318"/>
    <w:rsid w:val="009D3865"/>
    <w:rsid w:val="009D43BE"/>
    <w:rsid w:val="009D4855"/>
    <w:rsid w:val="009D48D5"/>
    <w:rsid w:val="009D53CC"/>
    <w:rsid w:val="009D576F"/>
    <w:rsid w:val="009D5BEC"/>
    <w:rsid w:val="009E16E3"/>
    <w:rsid w:val="009E22B5"/>
    <w:rsid w:val="009E23C2"/>
    <w:rsid w:val="009E3242"/>
    <w:rsid w:val="009E33A0"/>
    <w:rsid w:val="009E35FD"/>
    <w:rsid w:val="009E42A2"/>
    <w:rsid w:val="009E598C"/>
    <w:rsid w:val="009E5999"/>
    <w:rsid w:val="009E5DEA"/>
    <w:rsid w:val="009E61B4"/>
    <w:rsid w:val="009E7905"/>
    <w:rsid w:val="009E7C12"/>
    <w:rsid w:val="009F091B"/>
    <w:rsid w:val="009F1095"/>
    <w:rsid w:val="009F14CC"/>
    <w:rsid w:val="009F2604"/>
    <w:rsid w:val="009F272E"/>
    <w:rsid w:val="009F2A86"/>
    <w:rsid w:val="009F2E7D"/>
    <w:rsid w:val="009F34EC"/>
    <w:rsid w:val="009F354F"/>
    <w:rsid w:val="009F3F2F"/>
    <w:rsid w:val="009F436D"/>
    <w:rsid w:val="009F4F7F"/>
    <w:rsid w:val="009F6B6C"/>
    <w:rsid w:val="009F6C65"/>
    <w:rsid w:val="009F6C6E"/>
    <w:rsid w:val="00A0012C"/>
    <w:rsid w:val="00A00458"/>
    <w:rsid w:val="00A00B3B"/>
    <w:rsid w:val="00A00BC0"/>
    <w:rsid w:val="00A017CD"/>
    <w:rsid w:val="00A01A3F"/>
    <w:rsid w:val="00A02764"/>
    <w:rsid w:val="00A03696"/>
    <w:rsid w:val="00A04A93"/>
    <w:rsid w:val="00A06A11"/>
    <w:rsid w:val="00A075EA"/>
    <w:rsid w:val="00A077CB"/>
    <w:rsid w:val="00A07EE0"/>
    <w:rsid w:val="00A10DBE"/>
    <w:rsid w:val="00A11A32"/>
    <w:rsid w:val="00A1436E"/>
    <w:rsid w:val="00A146E4"/>
    <w:rsid w:val="00A148FD"/>
    <w:rsid w:val="00A14E83"/>
    <w:rsid w:val="00A158DB"/>
    <w:rsid w:val="00A16E71"/>
    <w:rsid w:val="00A1718E"/>
    <w:rsid w:val="00A173CA"/>
    <w:rsid w:val="00A21DB1"/>
    <w:rsid w:val="00A22A5C"/>
    <w:rsid w:val="00A22C76"/>
    <w:rsid w:val="00A22FAD"/>
    <w:rsid w:val="00A24490"/>
    <w:rsid w:val="00A2505F"/>
    <w:rsid w:val="00A2654E"/>
    <w:rsid w:val="00A26581"/>
    <w:rsid w:val="00A275A6"/>
    <w:rsid w:val="00A307BA"/>
    <w:rsid w:val="00A31227"/>
    <w:rsid w:val="00A31ECA"/>
    <w:rsid w:val="00A322E6"/>
    <w:rsid w:val="00A329BB"/>
    <w:rsid w:val="00A34BBF"/>
    <w:rsid w:val="00A35089"/>
    <w:rsid w:val="00A36BE9"/>
    <w:rsid w:val="00A405AC"/>
    <w:rsid w:val="00A4081A"/>
    <w:rsid w:val="00A40BC5"/>
    <w:rsid w:val="00A40D65"/>
    <w:rsid w:val="00A455A5"/>
    <w:rsid w:val="00A45740"/>
    <w:rsid w:val="00A458BC"/>
    <w:rsid w:val="00A46089"/>
    <w:rsid w:val="00A50C7A"/>
    <w:rsid w:val="00A5298D"/>
    <w:rsid w:val="00A53C3C"/>
    <w:rsid w:val="00A54CA1"/>
    <w:rsid w:val="00A556D2"/>
    <w:rsid w:val="00A558A9"/>
    <w:rsid w:val="00A55A33"/>
    <w:rsid w:val="00A55F54"/>
    <w:rsid w:val="00A612D5"/>
    <w:rsid w:val="00A636B6"/>
    <w:rsid w:val="00A6432B"/>
    <w:rsid w:val="00A65F09"/>
    <w:rsid w:val="00A67C3D"/>
    <w:rsid w:val="00A708BD"/>
    <w:rsid w:val="00A70A8D"/>
    <w:rsid w:val="00A7195D"/>
    <w:rsid w:val="00A71B76"/>
    <w:rsid w:val="00A71C46"/>
    <w:rsid w:val="00A725EA"/>
    <w:rsid w:val="00A727B0"/>
    <w:rsid w:val="00A736DA"/>
    <w:rsid w:val="00A738AC"/>
    <w:rsid w:val="00A75149"/>
    <w:rsid w:val="00A75BF1"/>
    <w:rsid w:val="00A75D13"/>
    <w:rsid w:val="00A844A2"/>
    <w:rsid w:val="00A84718"/>
    <w:rsid w:val="00A85C14"/>
    <w:rsid w:val="00A86196"/>
    <w:rsid w:val="00A8642E"/>
    <w:rsid w:val="00A8774A"/>
    <w:rsid w:val="00A87BA6"/>
    <w:rsid w:val="00A90A39"/>
    <w:rsid w:val="00A90C20"/>
    <w:rsid w:val="00A916C6"/>
    <w:rsid w:val="00A92C16"/>
    <w:rsid w:val="00A94AF6"/>
    <w:rsid w:val="00A95A2A"/>
    <w:rsid w:val="00A95AD5"/>
    <w:rsid w:val="00A961AB"/>
    <w:rsid w:val="00A9630D"/>
    <w:rsid w:val="00A969FA"/>
    <w:rsid w:val="00A97589"/>
    <w:rsid w:val="00A97C94"/>
    <w:rsid w:val="00AA18AD"/>
    <w:rsid w:val="00AA18CD"/>
    <w:rsid w:val="00AA1B66"/>
    <w:rsid w:val="00AA1C69"/>
    <w:rsid w:val="00AA2F66"/>
    <w:rsid w:val="00AA305F"/>
    <w:rsid w:val="00AA3BD9"/>
    <w:rsid w:val="00AA3BFB"/>
    <w:rsid w:val="00AA3F68"/>
    <w:rsid w:val="00AA5728"/>
    <w:rsid w:val="00AA6677"/>
    <w:rsid w:val="00AA67D2"/>
    <w:rsid w:val="00AB1EAC"/>
    <w:rsid w:val="00AB2514"/>
    <w:rsid w:val="00AB2FBE"/>
    <w:rsid w:val="00AB3310"/>
    <w:rsid w:val="00AB43D2"/>
    <w:rsid w:val="00AB44FB"/>
    <w:rsid w:val="00AB4A36"/>
    <w:rsid w:val="00AB4DBB"/>
    <w:rsid w:val="00AB71B7"/>
    <w:rsid w:val="00AC05A3"/>
    <w:rsid w:val="00AC0CC4"/>
    <w:rsid w:val="00AC1F99"/>
    <w:rsid w:val="00AC2236"/>
    <w:rsid w:val="00AC3DFE"/>
    <w:rsid w:val="00AC3E35"/>
    <w:rsid w:val="00AC4D1B"/>
    <w:rsid w:val="00AC5589"/>
    <w:rsid w:val="00AC5DA4"/>
    <w:rsid w:val="00AC617D"/>
    <w:rsid w:val="00AC65D5"/>
    <w:rsid w:val="00AC704F"/>
    <w:rsid w:val="00AC79E7"/>
    <w:rsid w:val="00AC7C98"/>
    <w:rsid w:val="00AD02D9"/>
    <w:rsid w:val="00AD187C"/>
    <w:rsid w:val="00AD37E2"/>
    <w:rsid w:val="00AE0604"/>
    <w:rsid w:val="00AE1E17"/>
    <w:rsid w:val="00AE21FF"/>
    <w:rsid w:val="00AE24B5"/>
    <w:rsid w:val="00AE4D90"/>
    <w:rsid w:val="00AE6293"/>
    <w:rsid w:val="00AE6523"/>
    <w:rsid w:val="00AF029C"/>
    <w:rsid w:val="00AF21A9"/>
    <w:rsid w:val="00AF6681"/>
    <w:rsid w:val="00AF66DB"/>
    <w:rsid w:val="00AF6D81"/>
    <w:rsid w:val="00AF6E3D"/>
    <w:rsid w:val="00B00C86"/>
    <w:rsid w:val="00B0175F"/>
    <w:rsid w:val="00B01A59"/>
    <w:rsid w:val="00B03196"/>
    <w:rsid w:val="00B0479C"/>
    <w:rsid w:val="00B04930"/>
    <w:rsid w:val="00B0517C"/>
    <w:rsid w:val="00B05782"/>
    <w:rsid w:val="00B060BB"/>
    <w:rsid w:val="00B0642A"/>
    <w:rsid w:val="00B07305"/>
    <w:rsid w:val="00B102C5"/>
    <w:rsid w:val="00B11BBE"/>
    <w:rsid w:val="00B13559"/>
    <w:rsid w:val="00B13B5B"/>
    <w:rsid w:val="00B155F5"/>
    <w:rsid w:val="00B16187"/>
    <w:rsid w:val="00B16C4E"/>
    <w:rsid w:val="00B17137"/>
    <w:rsid w:val="00B21AD6"/>
    <w:rsid w:val="00B22A06"/>
    <w:rsid w:val="00B2653C"/>
    <w:rsid w:val="00B324B4"/>
    <w:rsid w:val="00B33663"/>
    <w:rsid w:val="00B33A00"/>
    <w:rsid w:val="00B33D10"/>
    <w:rsid w:val="00B34468"/>
    <w:rsid w:val="00B35124"/>
    <w:rsid w:val="00B35B1B"/>
    <w:rsid w:val="00B40A40"/>
    <w:rsid w:val="00B40D43"/>
    <w:rsid w:val="00B4163E"/>
    <w:rsid w:val="00B42266"/>
    <w:rsid w:val="00B42285"/>
    <w:rsid w:val="00B428AA"/>
    <w:rsid w:val="00B4349E"/>
    <w:rsid w:val="00B43883"/>
    <w:rsid w:val="00B459F8"/>
    <w:rsid w:val="00B46180"/>
    <w:rsid w:val="00B4645F"/>
    <w:rsid w:val="00B5030F"/>
    <w:rsid w:val="00B506E1"/>
    <w:rsid w:val="00B51035"/>
    <w:rsid w:val="00B52317"/>
    <w:rsid w:val="00B53619"/>
    <w:rsid w:val="00B54DE0"/>
    <w:rsid w:val="00B57F20"/>
    <w:rsid w:val="00B60043"/>
    <w:rsid w:val="00B600B2"/>
    <w:rsid w:val="00B61462"/>
    <w:rsid w:val="00B622ED"/>
    <w:rsid w:val="00B63005"/>
    <w:rsid w:val="00B63675"/>
    <w:rsid w:val="00B6368A"/>
    <w:rsid w:val="00B652BB"/>
    <w:rsid w:val="00B655DF"/>
    <w:rsid w:val="00B67054"/>
    <w:rsid w:val="00B67257"/>
    <w:rsid w:val="00B67B0A"/>
    <w:rsid w:val="00B70847"/>
    <w:rsid w:val="00B7155B"/>
    <w:rsid w:val="00B773A6"/>
    <w:rsid w:val="00B77FDB"/>
    <w:rsid w:val="00B83CF3"/>
    <w:rsid w:val="00B84B6C"/>
    <w:rsid w:val="00B877D5"/>
    <w:rsid w:val="00B90409"/>
    <w:rsid w:val="00B91735"/>
    <w:rsid w:val="00B927A8"/>
    <w:rsid w:val="00B92EC0"/>
    <w:rsid w:val="00B94D5B"/>
    <w:rsid w:val="00B96CEB"/>
    <w:rsid w:val="00BA06A8"/>
    <w:rsid w:val="00BA070C"/>
    <w:rsid w:val="00BA10C8"/>
    <w:rsid w:val="00BA179C"/>
    <w:rsid w:val="00BA1A58"/>
    <w:rsid w:val="00BA2012"/>
    <w:rsid w:val="00BA2338"/>
    <w:rsid w:val="00BA275B"/>
    <w:rsid w:val="00BA3B01"/>
    <w:rsid w:val="00BA3EAF"/>
    <w:rsid w:val="00BA4171"/>
    <w:rsid w:val="00BA4C91"/>
    <w:rsid w:val="00BA50CC"/>
    <w:rsid w:val="00BA514F"/>
    <w:rsid w:val="00BA61A0"/>
    <w:rsid w:val="00BA6BD3"/>
    <w:rsid w:val="00BA6E48"/>
    <w:rsid w:val="00BA7E24"/>
    <w:rsid w:val="00BB018A"/>
    <w:rsid w:val="00BB0AA4"/>
    <w:rsid w:val="00BB2ABC"/>
    <w:rsid w:val="00BB3FB2"/>
    <w:rsid w:val="00BB3FFB"/>
    <w:rsid w:val="00BB4A36"/>
    <w:rsid w:val="00BB565C"/>
    <w:rsid w:val="00BB6058"/>
    <w:rsid w:val="00BB6293"/>
    <w:rsid w:val="00BC101D"/>
    <w:rsid w:val="00BC3B7C"/>
    <w:rsid w:val="00BC3CA1"/>
    <w:rsid w:val="00BC4EA1"/>
    <w:rsid w:val="00BC602B"/>
    <w:rsid w:val="00BC6E94"/>
    <w:rsid w:val="00BC6FE9"/>
    <w:rsid w:val="00BC7652"/>
    <w:rsid w:val="00BC774C"/>
    <w:rsid w:val="00BC7D5E"/>
    <w:rsid w:val="00BD244E"/>
    <w:rsid w:val="00BD7A90"/>
    <w:rsid w:val="00BE1E80"/>
    <w:rsid w:val="00BE26F0"/>
    <w:rsid w:val="00BE2ED8"/>
    <w:rsid w:val="00BE2F04"/>
    <w:rsid w:val="00BE3EFD"/>
    <w:rsid w:val="00BE4028"/>
    <w:rsid w:val="00BE5AC3"/>
    <w:rsid w:val="00BE5FFC"/>
    <w:rsid w:val="00BE6E48"/>
    <w:rsid w:val="00BE78FB"/>
    <w:rsid w:val="00BF084E"/>
    <w:rsid w:val="00BF1083"/>
    <w:rsid w:val="00BF1C75"/>
    <w:rsid w:val="00BF2858"/>
    <w:rsid w:val="00BF2B70"/>
    <w:rsid w:val="00BF4228"/>
    <w:rsid w:val="00BF4D3D"/>
    <w:rsid w:val="00BF4DF4"/>
    <w:rsid w:val="00BF5144"/>
    <w:rsid w:val="00BF74F5"/>
    <w:rsid w:val="00BF7690"/>
    <w:rsid w:val="00C00786"/>
    <w:rsid w:val="00C01244"/>
    <w:rsid w:val="00C016A9"/>
    <w:rsid w:val="00C02811"/>
    <w:rsid w:val="00C03623"/>
    <w:rsid w:val="00C049C9"/>
    <w:rsid w:val="00C04BA0"/>
    <w:rsid w:val="00C04EC2"/>
    <w:rsid w:val="00C05B5E"/>
    <w:rsid w:val="00C05D3A"/>
    <w:rsid w:val="00C06559"/>
    <w:rsid w:val="00C066A3"/>
    <w:rsid w:val="00C13B5A"/>
    <w:rsid w:val="00C14050"/>
    <w:rsid w:val="00C152A5"/>
    <w:rsid w:val="00C173F9"/>
    <w:rsid w:val="00C17A59"/>
    <w:rsid w:val="00C208AA"/>
    <w:rsid w:val="00C23639"/>
    <w:rsid w:val="00C246DB"/>
    <w:rsid w:val="00C24C98"/>
    <w:rsid w:val="00C26526"/>
    <w:rsid w:val="00C26CD4"/>
    <w:rsid w:val="00C27B09"/>
    <w:rsid w:val="00C3069B"/>
    <w:rsid w:val="00C31455"/>
    <w:rsid w:val="00C3427B"/>
    <w:rsid w:val="00C34E61"/>
    <w:rsid w:val="00C3575A"/>
    <w:rsid w:val="00C358BC"/>
    <w:rsid w:val="00C358D1"/>
    <w:rsid w:val="00C37C12"/>
    <w:rsid w:val="00C40B37"/>
    <w:rsid w:val="00C4141D"/>
    <w:rsid w:val="00C42D21"/>
    <w:rsid w:val="00C42EAC"/>
    <w:rsid w:val="00C43B48"/>
    <w:rsid w:val="00C44107"/>
    <w:rsid w:val="00C466E3"/>
    <w:rsid w:val="00C46EC9"/>
    <w:rsid w:val="00C47349"/>
    <w:rsid w:val="00C47E9B"/>
    <w:rsid w:val="00C5019D"/>
    <w:rsid w:val="00C53786"/>
    <w:rsid w:val="00C548E2"/>
    <w:rsid w:val="00C5558C"/>
    <w:rsid w:val="00C556BA"/>
    <w:rsid w:val="00C5752F"/>
    <w:rsid w:val="00C57B1F"/>
    <w:rsid w:val="00C57FF5"/>
    <w:rsid w:val="00C62D49"/>
    <w:rsid w:val="00C640CA"/>
    <w:rsid w:val="00C64B50"/>
    <w:rsid w:val="00C65689"/>
    <w:rsid w:val="00C66394"/>
    <w:rsid w:val="00C666F5"/>
    <w:rsid w:val="00C66EAD"/>
    <w:rsid w:val="00C7029B"/>
    <w:rsid w:val="00C7081C"/>
    <w:rsid w:val="00C717EA"/>
    <w:rsid w:val="00C71C82"/>
    <w:rsid w:val="00C748A9"/>
    <w:rsid w:val="00C74A86"/>
    <w:rsid w:val="00C75ED5"/>
    <w:rsid w:val="00C763B6"/>
    <w:rsid w:val="00C76A65"/>
    <w:rsid w:val="00C76B4F"/>
    <w:rsid w:val="00C77ED1"/>
    <w:rsid w:val="00C829A9"/>
    <w:rsid w:val="00C83180"/>
    <w:rsid w:val="00C8478A"/>
    <w:rsid w:val="00C84CB3"/>
    <w:rsid w:val="00C84FBD"/>
    <w:rsid w:val="00C860B3"/>
    <w:rsid w:val="00C869DE"/>
    <w:rsid w:val="00C87169"/>
    <w:rsid w:val="00C9117F"/>
    <w:rsid w:val="00C920A8"/>
    <w:rsid w:val="00C931C5"/>
    <w:rsid w:val="00C9381C"/>
    <w:rsid w:val="00C93C5F"/>
    <w:rsid w:val="00C93F5C"/>
    <w:rsid w:val="00C941E8"/>
    <w:rsid w:val="00C945BB"/>
    <w:rsid w:val="00C94B4E"/>
    <w:rsid w:val="00C95710"/>
    <w:rsid w:val="00C95757"/>
    <w:rsid w:val="00C95A37"/>
    <w:rsid w:val="00C96052"/>
    <w:rsid w:val="00C970A0"/>
    <w:rsid w:val="00C978D5"/>
    <w:rsid w:val="00C97C86"/>
    <w:rsid w:val="00CA0A65"/>
    <w:rsid w:val="00CA0DD3"/>
    <w:rsid w:val="00CA36D1"/>
    <w:rsid w:val="00CA538F"/>
    <w:rsid w:val="00CA5975"/>
    <w:rsid w:val="00CB1D49"/>
    <w:rsid w:val="00CB3CE2"/>
    <w:rsid w:val="00CB60A6"/>
    <w:rsid w:val="00CC10D0"/>
    <w:rsid w:val="00CC21B6"/>
    <w:rsid w:val="00CC466C"/>
    <w:rsid w:val="00CC47C1"/>
    <w:rsid w:val="00CC5A1F"/>
    <w:rsid w:val="00CC6069"/>
    <w:rsid w:val="00CC6D7B"/>
    <w:rsid w:val="00CC7826"/>
    <w:rsid w:val="00CC7B17"/>
    <w:rsid w:val="00CD0125"/>
    <w:rsid w:val="00CD0C67"/>
    <w:rsid w:val="00CD1595"/>
    <w:rsid w:val="00CD2465"/>
    <w:rsid w:val="00CD29B2"/>
    <w:rsid w:val="00CD2B21"/>
    <w:rsid w:val="00CD3219"/>
    <w:rsid w:val="00CD35AE"/>
    <w:rsid w:val="00CD4990"/>
    <w:rsid w:val="00CD4D89"/>
    <w:rsid w:val="00CD4DAF"/>
    <w:rsid w:val="00CD5274"/>
    <w:rsid w:val="00CD6225"/>
    <w:rsid w:val="00CD7215"/>
    <w:rsid w:val="00CE283F"/>
    <w:rsid w:val="00CE2EB2"/>
    <w:rsid w:val="00CE31E0"/>
    <w:rsid w:val="00CE54EF"/>
    <w:rsid w:val="00CE6155"/>
    <w:rsid w:val="00CE651C"/>
    <w:rsid w:val="00CE6C13"/>
    <w:rsid w:val="00CE6CB9"/>
    <w:rsid w:val="00CE754D"/>
    <w:rsid w:val="00CF1B4F"/>
    <w:rsid w:val="00CF327C"/>
    <w:rsid w:val="00CF44FB"/>
    <w:rsid w:val="00CF4848"/>
    <w:rsid w:val="00CF5B36"/>
    <w:rsid w:val="00CF7CFD"/>
    <w:rsid w:val="00D000D6"/>
    <w:rsid w:val="00D0012E"/>
    <w:rsid w:val="00D009F3"/>
    <w:rsid w:val="00D02E78"/>
    <w:rsid w:val="00D03823"/>
    <w:rsid w:val="00D03BDB"/>
    <w:rsid w:val="00D04C95"/>
    <w:rsid w:val="00D0746C"/>
    <w:rsid w:val="00D075F7"/>
    <w:rsid w:val="00D07793"/>
    <w:rsid w:val="00D109A3"/>
    <w:rsid w:val="00D11003"/>
    <w:rsid w:val="00D11390"/>
    <w:rsid w:val="00D115B5"/>
    <w:rsid w:val="00D116A4"/>
    <w:rsid w:val="00D14232"/>
    <w:rsid w:val="00D1430C"/>
    <w:rsid w:val="00D14841"/>
    <w:rsid w:val="00D14B63"/>
    <w:rsid w:val="00D14CD8"/>
    <w:rsid w:val="00D16A6C"/>
    <w:rsid w:val="00D16E0F"/>
    <w:rsid w:val="00D176C2"/>
    <w:rsid w:val="00D206C5"/>
    <w:rsid w:val="00D2174D"/>
    <w:rsid w:val="00D21AB5"/>
    <w:rsid w:val="00D2313E"/>
    <w:rsid w:val="00D26D49"/>
    <w:rsid w:val="00D27479"/>
    <w:rsid w:val="00D277F1"/>
    <w:rsid w:val="00D27F4B"/>
    <w:rsid w:val="00D30252"/>
    <w:rsid w:val="00D31737"/>
    <w:rsid w:val="00D335CC"/>
    <w:rsid w:val="00D340A6"/>
    <w:rsid w:val="00D354BA"/>
    <w:rsid w:val="00D36008"/>
    <w:rsid w:val="00D3731D"/>
    <w:rsid w:val="00D40940"/>
    <w:rsid w:val="00D410AA"/>
    <w:rsid w:val="00D4190D"/>
    <w:rsid w:val="00D419F9"/>
    <w:rsid w:val="00D41A87"/>
    <w:rsid w:val="00D41DF3"/>
    <w:rsid w:val="00D4263F"/>
    <w:rsid w:val="00D42768"/>
    <w:rsid w:val="00D427AC"/>
    <w:rsid w:val="00D43998"/>
    <w:rsid w:val="00D451C0"/>
    <w:rsid w:val="00D45624"/>
    <w:rsid w:val="00D47225"/>
    <w:rsid w:val="00D47B01"/>
    <w:rsid w:val="00D500C7"/>
    <w:rsid w:val="00D501C9"/>
    <w:rsid w:val="00D50922"/>
    <w:rsid w:val="00D51C67"/>
    <w:rsid w:val="00D52871"/>
    <w:rsid w:val="00D5338C"/>
    <w:rsid w:val="00D54F14"/>
    <w:rsid w:val="00D55D86"/>
    <w:rsid w:val="00D56DF0"/>
    <w:rsid w:val="00D56FED"/>
    <w:rsid w:val="00D577CF"/>
    <w:rsid w:val="00D62B90"/>
    <w:rsid w:val="00D6317F"/>
    <w:rsid w:val="00D63302"/>
    <w:rsid w:val="00D650AF"/>
    <w:rsid w:val="00D65747"/>
    <w:rsid w:val="00D70DB8"/>
    <w:rsid w:val="00D716A2"/>
    <w:rsid w:val="00D73DC7"/>
    <w:rsid w:val="00D74B8A"/>
    <w:rsid w:val="00D75177"/>
    <w:rsid w:val="00D76824"/>
    <w:rsid w:val="00D771CA"/>
    <w:rsid w:val="00D777B7"/>
    <w:rsid w:val="00D800BB"/>
    <w:rsid w:val="00D8091B"/>
    <w:rsid w:val="00D80B30"/>
    <w:rsid w:val="00D80D40"/>
    <w:rsid w:val="00D812EB"/>
    <w:rsid w:val="00D81AE3"/>
    <w:rsid w:val="00D82EF5"/>
    <w:rsid w:val="00D832E9"/>
    <w:rsid w:val="00D84ABF"/>
    <w:rsid w:val="00D8503C"/>
    <w:rsid w:val="00D907D7"/>
    <w:rsid w:val="00D919A5"/>
    <w:rsid w:val="00D92363"/>
    <w:rsid w:val="00D92E86"/>
    <w:rsid w:val="00D938FB"/>
    <w:rsid w:val="00D944C6"/>
    <w:rsid w:val="00D945DA"/>
    <w:rsid w:val="00D95367"/>
    <w:rsid w:val="00D96FA2"/>
    <w:rsid w:val="00DA017C"/>
    <w:rsid w:val="00DA1D9F"/>
    <w:rsid w:val="00DA2624"/>
    <w:rsid w:val="00DA27A8"/>
    <w:rsid w:val="00DA2AAE"/>
    <w:rsid w:val="00DA3804"/>
    <w:rsid w:val="00DA3FF9"/>
    <w:rsid w:val="00DA576F"/>
    <w:rsid w:val="00DA5A80"/>
    <w:rsid w:val="00DA777B"/>
    <w:rsid w:val="00DA7D27"/>
    <w:rsid w:val="00DB06AE"/>
    <w:rsid w:val="00DB09B5"/>
    <w:rsid w:val="00DB2261"/>
    <w:rsid w:val="00DB2683"/>
    <w:rsid w:val="00DB2C33"/>
    <w:rsid w:val="00DB408E"/>
    <w:rsid w:val="00DB5919"/>
    <w:rsid w:val="00DB7B89"/>
    <w:rsid w:val="00DC493A"/>
    <w:rsid w:val="00DC5638"/>
    <w:rsid w:val="00DC5796"/>
    <w:rsid w:val="00DC651E"/>
    <w:rsid w:val="00DC6647"/>
    <w:rsid w:val="00DC6D88"/>
    <w:rsid w:val="00DC7009"/>
    <w:rsid w:val="00DC703E"/>
    <w:rsid w:val="00DC74DB"/>
    <w:rsid w:val="00DC7700"/>
    <w:rsid w:val="00DD150A"/>
    <w:rsid w:val="00DD27A3"/>
    <w:rsid w:val="00DD3B9D"/>
    <w:rsid w:val="00DD3E99"/>
    <w:rsid w:val="00DD3FFE"/>
    <w:rsid w:val="00DD4378"/>
    <w:rsid w:val="00DD5AEE"/>
    <w:rsid w:val="00DD6A9D"/>
    <w:rsid w:val="00DD70CD"/>
    <w:rsid w:val="00DE0829"/>
    <w:rsid w:val="00DE0939"/>
    <w:rsid w:val="00DE3432"/>
    <w:rsid w:val="00DE43EC"/>
    <w:rsid w:val="00DE53AF"/>
    <w:rsid w:val="00DE5597"/>
    <w:rsid w:val="00DE5D5C"/>
    <w:rsid w:val="00DE66B3"/>
    <w:rsid w:val="00DE6EA6"/>
    <w:rsid w:val="00DE70A8"/>
    <w:rsid w:val="00DF0683"/>
    <w:rsid w:val="00DF0ACB"/>
    <w:rsid w:val="00DF30D4"/>
    <w:rsid w:val="00DF39F3"/>
    <w:rsid w:val="00DF3EF4"/>
    <w:rsid w:val="00DF5381"/>
    <w:rsid w:val="00DF5F3E"/>
    <w:rsid w:val="00DF6018"/>
    <w:rsid w:val="00E00E5B"/>
    <w:rsid w:val="00E026F7"/>
    <w:rsid w:val="00E038E4"/>
    <w:rsid w:val="00E04143"/>
    <w:rsid w:val="00E062AE"/>
    <w:rsid w:val="00E10575"/>
    <w:rsid w:val="00E127BA"/>
    <w:rsid w:val="00E14C94"/>
    <w:rsid w:val="00E15A09"/>
    <w:rsid w:val="00E15FB2"/>
    <w:rsid w:val="00E20A27"/>
    <w:rsid w:val="00E215FB"/>
    <w:rsid w:val="00E21A6C"/>
    <w:rsid w:val="00E22B5D"/>
    <w:rsid w:val="00E24F2C"/>
    <w:rsid w:val="00E24F78"/>
    <w:rsid w:val="00E24F97"/>
    <w:rsid w:val="00E25F84"/>
    <w:rsid w:val="00E25FD4"/>
    <w:rsid w:val="00E26044"/>
    <w:rsid w:val="00E30589"/>
    <w:rsid w:val="00E30F46"/>
    <w:rsid w:val="00E31E75"/>
    <w:rsid w:val="00E32363"/>
    <w:rsid w:val="00E337F2"/>
    <w:rsid w:val="00E343FA"/>
    <w:rsid w:val="00E34457"/>
    <w:rsid w:val="00E344D5"/>
    <w:rsid w:val="00E34C54"/>
    <w:rsid w:val="00E3670B"/>
    <w:rsid w:val="00E40D8C"/>
    <w:rsid w:val="00E431C0"/>
    <w:rsid w:val="00E43313"/>
    <w:rsid w:val="00E456BC"/>
    <w:rsid w:val="00E4617A"/>
    <w:rsid w:val="00E47DF6"/>
    <w:rsid w:val="00E501E6"/>
    <w:rsid w:val="00E5040C"/>
    <w:rsid w:val="00E504CC"/>
    <w:rsid w:val="00E504F6"/>
    <w:rsid w:val="00E51F9E"/>
    <w:rsid w:val="00E52B85"/>
    <w:rsid w:val="00E53037"/>
    <w:rsid w:val="00E56C08"/>
    <w:rsid w:val="00E570A1"/>
    <w:rsid w:val="00E6107E"/>
    <w:rsid w:val="00E6211F"/>
    <w:rsid w:val="00E62907"/>
    <w:rsid w:val="00E6700A"/>
    <w:rsid w:val="00E67CBD"/>
    <w:rsid w:val="00E7293E"/>
    <w:rsid w:val="00E744CD"/>
    <w:rsid w:val="00E74792"/>
    <w:rsid w:val="00E75343"/>
    <w:rsid w:val="00E76BCD"/>
    <w:rsid w:val="00E76F8E"/>
    <w:rsid w:val="00E76FD4"/>
    <w:rsid w:val="00E770AD"/>
    <w:rsid w:val="00E77BA1"/>
    <w:rsid w:val="00E8055E"/>
    <w:rsid w:val="00E819FD"/>
    <w:rsid w:val="00E81BAF"/>
    <w:rsid w:val="00E82069"/>
    <w:rsid w:val="00E827B7"/>
    <w:rsid w:val="00E8301D"/>
    <w:rsid w:val="00E837D5"/>
    <w:rsid w:val="00E83F13"/>
    <w:rsid w:val="00E840EA"/>
    <w:rsid w:val="00E8483A"/>
    <w:rsid w:val="00E84CF4"/>
    <w:rsid w:val="00E85EFA"/>
    <w:rsid w:val="00E87367"/>
    <w:rsid w:val="00E9088D"/>
    <w:rsid w:val="00E90895"/>
    <w:rsid w:val="00E912B3"/>
    <w:rsid w:val="00E91D20"/>
    <w:rsid w:val="00E924AE"/>
    <w:rsid w:val="00E927EC"/>
    <w:rsid w:val="00E92946"/>
    <w:rsid w:val="00E92C17"/>
    <w:rsid w:val="00E93595"/>
    <w:rsid w:val="00E936FA"/>
    <w:rsid w:val="00E942E3"/>
    <w:rsid w:val="00E95235"/>
    <w:rsid w:val="00E95289"/>
    <w:rsid w:val="00E958E5"/>
    <w:rsid w:val="00E95B46"/>
    <w:rsid w:val="00E9618A"/>
    <w:rsid w:val="00EA487F"/>
    <w:rsid w:val="00EA4F45"/>
    <w:rsid w:val="00EA7556"/>
    <w:rsid w:val="00EA7C08"/>
    <w:rsid w:val="00EB044E"/>
    <w:rsid w:val="00EB186B"/>
    <w:rsid w:val="00EB1C71"/>
    <w:rsid w:val="00EB20B7"/>
    <w:rsid w:val="00EB2A0E"/>
    <w:rsid w:val="00EB383E"/>
    <w:rsid w:val="00EB4315"/>
    <w:rsid w:val="00EB4C88"/>
    <w:rsid w:val="00EB4F6E"/>
    <w:rsid w:val="00EB5773"/>
    <w:rsid w:val="00EC0450"/>
    <w:rsid w:val="00EC3C4A"/>
    <w:rsid w:val="00EC43C1"/>
    <w:rsid w:val="00EC4D4E"/>
    <w:rsid w:val="00EC586F"/>
    <w:rsid w:val="00EC7B99"/>
    <w:rsid w:val="00ED0517"/>
    <w:rsid w:val="00ED300C"/>
    <w:rsid w:val="00ED6210"/>
    <w:rsid w:val="00ED792C"/>
    <w:rsid w:val="00ED7E3B"/>
    <w:rsid w:val="00EE0E60"/>
    <w:rsid w:val="00EE1A22"/>
    <w:rsid w:val="00EE1C98"/>
    <w:rsid w:val="00EE4871"/>
    <w:rsid w:val="00EE4999"/>
    <w:rsid w:val="00EE6846"/>
    <w:rsid w:val="00EE7DF0"/>
    <w:rsid w:val="00EF1C7A"/>
    <w:rsid w:val="00EF268C"/>
    <w:rsid w:val="00EF26D9"/>
    <w:rsid w:val="00EF2BDD"/>
    <w:rsid w:val="00EF2C74"/>
    <w:rsid w:val="00EF3329"/>
    <w:rsid w:val="00EF3EC2"/>
    <w:rsid w:val="00EF3FCE"/>
    <w:rsid w:val="00EF57E3"/>
    <w:rsid w:val="00EF64F7"/>
    <w:rsid w:val="00EF6905"/>
    <w:rsid w:val="00EF77A8"/>
    <w:rsid w:val="00F000FE"/>
    <w:rsid w:val="00F003BC"/>
    <w:rsid w:val="00F019F6"/>
    <w:rsid w:val="00F01CA6"/>
    <w:rsid w:val="00F01DCA"/>
    <w:rsid w:val="00F035B4"/>
    <w:rsid w:val="00F03CE8"/>
    <w:rsid w:val="00F046D3"/>
    <w:rsid w:val="00F04D68"/>
    <w:rsid w:val="00F05622"/>
    <w:rsid w:val="00F06230"/>
    <w:rsid w:val="00F066C8"/>
    <w:rsid w:val="00F0688C"/>
    <w:rsid w:val="00F1022D"/>
    <w:rsid w:val="00F13161"/>
    <w:rsid w:val="00F13202"/>
    <w:rsid w:val="00F1419A"/>
    <w:rsid w:val="00F15233"/>
    <w:rsid w:val="00F15273"/>
    <w:rsid w:val="00F17AB3"/>
    <w:rsid w:val="00F2199E"/>
    <w:rsid w:val="00F21F27"/>
    <w:rsid w:val="00F223B5"/>
    <w:rsid w:val="00F23363"/>
    <w:rsid w:val="00F233DA"/>
    <w:rsid w:val="00F23433"/>
    <w:rsid w:val="00F243A5"/>
    <w:rsid w:val="00F24CA6"/>
    <w:rsid w:val="00F2521C"/>
    <w:rsid w:val="00F26FB2"/>
    <w:rsid w:val="00F30076"/>
    <w:rsid w:val="00F30790"/>
    <w:rsid w:val="00F30F8B"/>
    <w:rsid w:val="00F311D6"/>
    <w:rsid w:val="00F3152A"/>
    <w:rsid w:val="00F318BF"/>
    <w:rsid w:val="00F31A54"/>
    <w:rsid w:val="00F32EEE"/>
    <w:rsid w:val="00F3370D"/>
    <w:rsid w:val="00F33AB9"/>
    <w:rsid w:val="00F33E33"/>
    <w:rsid w:val="00F34A52"/>
    <w:rsid w:val="00F34BF6"/>
    <w:rsid w:val="00F34D4A"/>
    <w:rsid w:val="00F3543E"/>
    <w:rsid w:val="00F35630"/>
    <w:rsid w:val="00F3588C"/>
    <w:rsid w:val="00F35C93"/>
    <w:rsid w:val="00F36E97"/>
    <w:rsid w:val="00F37281"/>
    <w:rsid w:val="00F37B45"/>
    <w:rsid w:val="00F42311"/>
    <w:rsid w:val="00F42A4F"/>
    <w:rsid w:val="00F42E39"/>
    <w:rsid w:val="00F4357B"/>
    <w:rsid w:val="00F436B8"/>
    <w:rsid w:val="00F44531"/>
    <w:rsid w:val="00F4471A"/>
    <w:rsid w:val="00F458A1"/>
    <w:rsid w:val="00F462D2"/>
    <w:rsid w:val="00F50805"/>
    <w:rsid w:val="00F50EF3"/>
    <w:rsid w:val="00F52BE4"/>
    <w:rsid w:val="00F53395"/>
    <w:rsid w:val="00F534E4"/>
    <w:rsid w:val="00F53E7D"/>
    <w:rsid w:val="00F55F0E"/>
    <w:rsid w:val="00F55FEE"/>
    <w:rsid w:val="00F56A9D"/>
    <w:rsid w:val="00F578CA"/>
    <w:rsid w:val="00F57A8F"/>
    <w:rsid w:val="00F57EE3"/>
    <w:rsid w:val="00F605E3"/>
    <w:rsid w:val="00F612A9"/>
    <w:rsid w:val="00F61A42"/>
    <w:rsid w:val="00F61B17"/>
    <w:rsid w:val="00F62101"/>
    <w:rsid w:val="00F625E2"/>
    <w:rsid w:val="00F65F65"/>
    <w:rsid w:val="00F67988"/>
    <w:rsid w:val="00F6798E"/>
    <w:rsid w:val="00F67C61"/>
    <w:rsid w:val="00F67E9F"/>
    <w:rsid w:val="00F717D0"/>
    <w:rsid w:val="00F71F39"/>
    <w:rsid w:val="00F75757"/>
    <w:rsid w:val="00F75B21"/>
    <w:rsid w:val="00F75E29"/>
    <w:rsid w:val="00F75FAF"/>
    <w:rsid w:val="00F82AE0"/>
    <w:rsid w:val="00F82CC0"/>
    <w:rsid w:val="00F83C22"/>
    <w:rsid w:val="00F853C5"/>
    <w:rsid w:val="00F87BB3"/>
    <w:rsid w:val="00F87FEE"/>
    <w:rsid w:val="00F91B71"/>
    <w:rsid w:val="00F93D59"/>
    <w:rsid w:val="00F94EE9"/>
    <w:rsid w:val="00F9509A"/>
    <w:rsid w:val="00F95A92"/>
    <w:rsid w:val="00F95CE9"/>
    <w:rsid w:val="00F96C90"/>
    <w:rsid w:val="00F96CF3"/>
    <w:rsid w:val="00FA017E"/>
    <w:rsid w:val="00FA074E"/>
    <w:rsid w:val="00FA1732"/>
    <w:rsid w:val="00FA1AD1"/>
    <w:rsid w:val="00FA537E"/>
    <w:rsid w:val="00FA5C43"/>
    <w:rsid w:val="00FA66DA"/>
    <w:rsid w:val="00FA70E8"/>
    <w:rsid w:val="00FA7139"/>
    <w:rsid w:val="00FA77ED"/>
    <w:rsid w:val="00FB0DC9"/>
    <w:rsid w:val="00FB0E28"/>
    <w:rsid w:val="00FB3A6E"/>
    <w:rsid w:val="00FB62C7"/>
    <w:rsid w:val="00FB7BF1"/>
    <w:rsid w:val="00FB7D08"/>
    <w:rsid w:val="00FC20DD"/>
    <w:rsid w:val="00FC2C09"/>
    <w:rsid w:val="00FC3468"/>
    <w:rsid w:val="00FC3C72"/>
    <w:rsid w:val="00FC73ED"/>
    <w:rsid w:val="00FD0745"/>
    <w:rsid w:val="00FD28F2"/>
    <w:rsid w:val="00FD4A0F"/>
    <w:rsid w:val="00FD4B70"/>
    <w:rsid w:val="00FD53EF"/>
    <w:rsid w:val="00FD66A3"/>
    <w:rsid w:val="00FD67C7"/>
    <w:rsid w:val="00FD76EF"/>
    <w:rsid w:val="00FE02C3"/>
    <w:rsid w:val="00FE06B9"/>
    <w:rsid w:val="00FE0713"/>
    <w:rsid w:val="00FE12B9"/>
    <w:rsid w:val="00FE3216"/>
    <w:rsid w:val="00FE3628"/>
    <w:rsid w:val="00FE5928"/>
    <w:rsid w:val="00FE6959"/>
    <w:rsid w:val="00FE6965"/>
    <w:rsid w:val="00FE7928"/>
    <w:rsid w:val="00FF096C"/>
    <w:rsid w:val="00FF0D13"/>
    <w:rsid w:val="00FF14F5"/>
    <w:rsid w:val="00FF23F3"/>
    <w:rsid w:val="00FF4DBB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8C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811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FD28F2"/>
    <w:pPr>
      <w:numPr>
        <w:numId w:val="2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0"/>
    <w:next w:val="a0"/>
    <w:link w:val="20"/>
    <w:uiPriority w:val="9"/>
    <w:qFormat/>
    <w:rsid w:val="00A558A9"/>
    <w:pPr>
      <w:numPr>
        <w:ilvl w:val="1"/>
        <w:numId w:val="2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0"/>
    <w:next w:val="a0"/>
    <w:link w:val="30"/>
    <w:qFormat/>
    <w:rsid w:val="00CD4990"/>
    <w:pPr>
      <w:numPr>
        <w:ilvl w:val="2"/>
        <w:numId w:val="2"/>
      </w:numP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0"/>
    <w:next w:val="a0"/>
    <w:link w:val="40"/>
    <w:qFormat/>
    <w:rsid w:val="00427BF6"/>
    <w:pPr>
      <w:numPr>
        <w:ilvl w:val="3"/>
        <w:numId w:val="2"/>
      </w:numP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0"/>
    <w:next w:val="a0"/>
    <w:link w:val="50"/>
    <w:uiPriority w:val="9"/>
    <w:qFormat/>
    <w:rsid w:val="009D53CC"/>
    <w:pPr>
      <w:numPr>
        <w:ilvl w:val="4"/>
        <w:numId w:val="2"/>
      </w:num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0"/>
    <w:next w:val="a0"/>
    <w:link w:val="60"/>
    <w:uiPriority w:val="9"/>
    <w:qFormat/>
    <w:rsid w:val="009D53CC"/>
    <w:pPr>
      <w:numPr>
        <w:ilvl w:val="5"/>
        <w:numId w:val="2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9D53CC"/>
    <w:pPr>
      <w:numPr>
        <w:ilvl w:val="6"/>
        <w:numId w:val="2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0"/>
    <w:next w:val="a0"/>
    <w:link w:val="80"/>
    <w:uiPriority w:val="9"/>
    <w:qFormat/>
    <w:rsid w:val="009D53CC"/>
    <w:pPr>
      <w:numPr>
        <w:ilvl w:val="7"/>
        <w:numId w:val="2"/>
      </w:num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0"/>
    <w:next w:val="a0"/>
    <w:link w:val="90"/>
    <w:uiPriority w:val="9"/>
    <w:qFormat/>
    <w:rsid w:val="009D53CC"/>
    <w:pPr>
      <w:numPr>
        <w:ilvl w:val="8"/>
        <w:numId w:val="2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28F2"/>
    <w:rPr>
      <w:rFonts w:ascii="Times New Roman" w:hAnsi="Times New Roman"/>
      <w:b/>
      <w:bCs/>
      <w:caps/>
      <w:color w:val="FFFFFF"/>
      <w:spacing w:val="15"/>
      <w:sz w:val="22"/>
      <w:szCs w:val="22"/>
      <w:shd w:val="clear" w:color="auto" w:fill="4F81BD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A558A9"/>
    <w:rPr>
      <w:rFonts w:ascii="Times New Roman" w:hAnsi="Times New Roman"/>
      <w:caps/>
      <w:spacing w:val="15"/>
      <w:sz w:val="22"/>
      <w:szCs w:val="22"/>
      <w:shd w:val="clear" w:color="auto" w:fill="DBE5F1"/>
      <w:lang w:val="en-US" w:eastAsia="en-US" w:bidi="en-US"/>
    </w:rPr>
  </w:style>
  <w:style w:type="character" w:customStyle="1" w:styleId="30">
    <w:name w:val="Заголовок 3 Знак"/>
    <w:link w:val="3"/>
    <w:rsid w:val="00CD4990"/>
    <w:rPr>
      <w:rFonts w:ascii="Times New Roman" w:hAnsi="Times New Roman"/>
      <w:caps/>
      <w:color w:val="243F60"/>
      <w:spacing w:val="15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rsid w:val="00427BF6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9D53CC"/>
    <w:rPr>
      <w:rFonts w:ascii="Times New Roman" w:hAnsi="Times New Roman"/>
      <w:caps/>
      <w:spacing w:val="10"/>
      <w:sz w:val="18"/>
      <w:szCs w:val="18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9D53CC"/>
    <w:rPr>
      <w:rFonts w:ascii="Times New Roman" w:hAnsi="Times New Roman"/>
      <w:i/>
      <w:caps/>
      <w:spacing w:val="10"/>
      <w:sz w:val="18"/>
      <w:szCs w:val="18"/>
      <w:lang w:val="en-US" w:eastAsia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9D53CC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9D53CC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D53CC"/>
  </w:style>
  <w:style w:type="paragraph" w:styleId="a8">
    <w:name w:val="footer"/>
    <w:basedOn w:val="a0"/>
    <w:link w:val="a9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D53CC"/>
  </w:style>
  <w:style w:type="paragraph" w:styleId="aa">
    <w:name w:val="caption"/>
    <w:basedOn w:val="a0"/>
    <w:next w:val="a0"/>
    <w:uiPriority w:val="35"/>
    <w:qFormat/>
    <w:rsid w:val="009D53CC"/>
    <w:rPr>
      <w:b/>
      <w:bCs/>
      <w:color w:val="365F91"/>
      <w:sz w:val="16"/>
      <w:szCs w:val="16"/>
    </w:rPr>
  </w:style>
  <w:style w:type="paragraph" w:styleId="ab">
    <w:name w:val="Title"/>
    <w:basedOn w:val="a0"/>
    <w:next w:val="a0"/>
    <w:link w:val="ac"/>
    <w:uiPriority w:val="10"/>
    <w:qFormat/>
    <w:rsid w:val="009D53CC"/>
    <w:pPr>
      <w:spacing w:before="720"/>
    </w:pPr>
    <w:rPr>
      <w:caps/>
      <w:color w:val="4F81BD"/>
      <w:spacing w:val="10"/>
      <w:kern w:val="28"/>
      <w:sz w:val="52"/>
      <w:szCs w:val="52"/>
      <w:lang w:val="x-none" w:eastAsia="x-none"/>
    </w:rPr>
  </w:style>
  <w:style w:type="character" w:customStyle="1" w:styleId="ac">
    <w:name w:val="Название Знак"/>
    <w:link w:val="ab"/>
    <w:uiPriority w:val="10"/>
    <w:rsid w:val="009D53CC"/>
    <w:rPr>
      <w:caps/>
      <w:color w:val="4F81BD"/>
      <w:spacing w:val="10"/>
      <w:kern w:val="28"/>
      <w:sz w:val="52"/>
      <w:szCs w:val="52"/>
    </w:rPr>
  </w:style>
  <w:style w:type="paragraph" w:styleId="ad">
    <w:name w:val="Subtitle"/>
    <w:basedOn w:val="a0"/>
    <w:next w:val="a0"/>
    <w:link w:val="ae"/>
    <w:uiPriority w:val="11"/>
    <w:qFormat/>
    <w:rsid w:val="009D53CC"/>
    <w:pPr>
      <w:spacing w:after="1000"/>
    </w:pPr>
    <w:rPr>
      <w:caps/>
      <w:color w:val="595959"/>
      <w:spacing w:val="10"/>
      <w:lang w:val="x-none" w:eastAsia="x-none"/>
    </w:rPr>
  </w:style>
  <w:style w:type="character" w:customStyle="1" w:styleId="ae">
    <w:name w:val="Подзаголовок Знак"/>
    <w:link w:val="ad"/>
    <w:uiPriority w:val="11"/>
    <w:rsid w:val="009D53CC"/>
    <w:rPr>
      <w:caps/>
      <w:color w:val="595959"/>
      <w:spacing w:val="10"/>
      <w:sz w:val="24"/>
      <w:szCs w:val="24"/>
    </w:rPr>
  </w:style>
  <w:style w:type="character" w:styleId="af">
    <w:name w:val="Strong"/>
    <w:uiPriority w:val="22"/>
    <w:qFormat/>
    <w:rsid w:val="009D53CC"/>
    <w:rPr>
      <w:b/>
      <w:bCs/>
    </w:rPr>
  </w:style>
  <w:style w:type="character" w:styleId="af0">
    <w:name w:val="Emphasis"/>
    <w:uiPriority w:val="20"/>
    <w:qFormat/>
    <w:rsid w:val="009D53CC"/>
    <w:rPr>
      <w:caps/>
      <w:color w:val="243F60"/>
      <w:spacing w:val="5"/>
    </w:rPr>
  </w:style>
  <w:style w:type="paragraph" w:styleId="af1">
    <w:name w:val="No Spacing"/>
    <w:basedOn w:val="a0"/>
    <w:link w:val="af2"/>
    <w:uiPriority w:val="1"/>
    <w:qFormat/>
    <w:rsid w:val="009D53CC"/>
    <w:rPr>
      <w:lang w:val="x-none" w:eastAsia="x-none"/>
    </w:rPr>
  </w:style>
  <w:style w:type="character" w:customStyle="1" w:styleId="af2">
    <w:name w:val="Без интервала Знак"/>
    <w:link w:val="af1"/>
    <w:uiPriority w:val="1"/>
    <w:rsid w:val="009D53CC"/>
    <w:rPr>
      <w:sz w:val="20"/>
      <w:szCs w:val="20"/>
    </w:rPr>
  </w:style>
  <w:style w:type="paragraph" w:styleId="af3">
    <w:name w:val="List Paragraph"/>
    <w:basedOn w:val="a0"/>
    <w:link w:val="af4"/>
    <w:uiPriority w:val="34"/>
    <w:qFormat/>
    <w:rsid w:val="009D53CC"/>
    <w:pPr>
      <w:ind w:left="720"/>
      <w:contextualSpacing/>
    </w:pPr>
  </w:style>
  <w:style w:type="character" w:customStyle="1" w:styleId="af4">
    <w:name w:val="Абзац списка Знак"/>
    <w:basedOn w:val="a1"/>
    <w:link w:val="af3"/>
    <w:uiPriority w:val="34"/>
    <w:rsid w:val="0085157C"/>
    <w:rPr>
      <w:rFonts w:ascii="Times New Roman" w:hAnsi="Times New Roman"/>
      <w:sz w:val="24"/>
      <w:lang w:val="en-US" w:eastAsia="en-US" w:bidi="en-US"/>
    </w:rPr>
  </w:style>
  <w:style w:type="paragraph" w:customStyle="1" w:styleId="21">
    <w:name w:val="Цитата 21"/>
    <w:aliases w:val="Рисунок"/>
    <w:basedOn w:val="a0"/>
    <w:next w:val="a0"/>
    <w:link w:val="22"/>
    <w:uiPriority w:val="29"/>
    <w:qFormat/>
    <w:rsid w:val="00A22C76"/>
    <w:pPr>
      <w:numPr>
        <w:numId w:val="3"/>
      </w:numPr>
    </w:pPr>
    <w:rPr>
      <w:i/>
      <w:iCs/>
    </w:rPr>
  </w:style>
  <w:style w:type="character" w:customStyle="1" w:styleId="22">
    <w:name w:val="Цитата 2 Знак"/>
    <w:aliases w:val="Рисунок Знак"/>
    <w:link w:val="21"/>
    <w:uiPriority w:val="29"/>
    <w:rsid w:val="00A22C76"/>
    <w:rPr>
      <w:rFonts w:ascii="Times New Roman" w:hAnsi="Times New Roman"/>
      <w:i/>
      <w:iCs/>
      <w:sz w:val="24"/>
      <w:lang w:val="en-US" w:eastAsia="en-US" w:bidi="en-US"/>
    </w:rPr>
  </w:style>
  <w:style w:type="paragraph" w:styleId="af5">
    <w:name w:val="Intense Quote"/>
    <w:basedOn w:val="a0"/>
    <w:next w:val="a0"/>
    <w:link w:val="af6"/>
    <w:uiPriority w:val="30"/>
    <w:qFormat/>
    <w:rsid w:val="009D53CC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lang w:val="x-none" w:eastAsia="x-none"/>
    </w:rPr>
  </w:style>
  <w:style w:type="character" w:customStyle="1" w:styleId="af6">
    <w:name w:val="Выделенная цитата Знак"/>
    <w:link w:val="af5"/>
    <w:uiPriority w:val="30"/>
    <w:rsid w:val="009D53CC"/>
    <w:rPr>
      <w:i/>
      <w:iCs/>
      <w:color w:val="4F81BD"/>
      <w:sz w:val="20"/>
      <w:szCs w:val="20"/>
    </w:rPr>
  </w:style>
  <w:style w:type="character" w:styleId="af7">
    <w:name w:val="Subtle Emphasis"/>
    <w:uiPriority w:val="19"/>
    <w:qFormat/>
    <w:rsid w:val="009D53CC"/>
    <w:rPr>
      <w:i/>
      <w:iCs/>
      <w:color w:val="243F60"/>
    </w:rPr>
  </w:style>
  <w:style w:type="character" w:styleId="af8">
    <w:name w:val="Intense Emphasis"/>
    <w:uiPriority w:val="21"/>
    <w:qFormat/>
    <w:rsid w:val="009D53CC"/>
    <w:rPr>
      <w:b/>
      <w:bCs/>
      <w:caps/>
      <w:color w:val="243F60"/>
      <w:spacing w:val="10"/>
    </w:rPr>
  </w:style>
  <w:style w:type="character" w:styleId="af9">
    <w:name w:val="Subtle Reference"/>
    <w:uiPriority w:val="31"/>
    <w:qFormat/>
    <w:rsid w:val="009D53CC"/>
    <w:rPr>
      <w:b/>
      <w:bCs/>
      <w:color w:val="4F81BD"/>
    </w:rPr>
  </w:style>
  <w:style w:type="character" w:styleId="afa">
    <w:name w:val="Intense Reference"/>
    <w:uiPriority w:val="32"/>
    <w:qFormat/>
    <w:rsid w:val="009D53CC"/>
    <w:rPr>
      <w:b/>
      <w:bCs/>
      <w:i/>
      <w:iCs/>
      <w:caps/>
      <w:color w:val="4F81BD"/>
    </w:rPr>
  </w:style>
  <w:style w:type="character" w:styleId="afb">
    <w:name w:val="Book Title"/>
    <w:uiPriority w:val="33"/>
    <w:qFormat/>
    <w:rsid w:val="009D53CC"/>
    <w:rPr>
      <w:b/>
      <w:bCs/>
      <w:i/>
      <w:iCs/>
      <w:spacing w:val="9"/>
    </w:rPr>
  </w:style>
  <w:style w:type="paragraph" w:styleId="afc">
    <w:name w:val="TOC Heading"/>
    <w:basedOn w:val="1"/>
    <w:next w:val="a0"/>
    <w:uiPriority w:val="39"/>
    <w:qFormat/>
    <w:rsid w:val="009D53CC"/>
    <w:pPr>
      <w:outlineLvl w:val="9"/>
    </w:pPr>
  </w:style>
  <w:style w:type="table" w:styleId="afd">
    <w:name w:val="Table Grid"/>
    <w:basedOn w:val="a2"/>
    <w:uiPriority w:val="39"/>
    <w:rsid w:val="00E25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Document Map"/>
    <w:basedOn w:val="a0"/>
    <w:link w:val="aff"/>
    <w:uiPriority w:val="99"/>
    <w:semiHidden/>
    <w:unhideWhenUsed/>
    <w:rsid w:val="00917BE6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semiHidden/>
    <w:rsid w:val="00917BE6"/>
    <w:rPr>
      <w:rFonts w:ascii="Tahoma" w:hAnsi="Tahoma" w:cs="Tahoma"/>
      <w:sz w:val="16"/>
      <w:szCs w:val="16"/>
      <w:lang w:val="en-US" w:eastAsia="en-US" w:bidi="en-US"/>
    </w:rPr>
  </w:style>
  <w:style w:type="paragraph" w:styleId="11">
    <w:name w:val="toc 1"/>
    <w:basedOn w:val="a0"/>
    <w:next w:val="a0"/>
    <w:autoRedefine/>
    <w:uiPriority w:val="39"/>
    <w:unhideWhenUsed/>
    <w:rsid w:val="00150971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150971"/>
    <w:pPr>
      <w:spacing w:after="100"/>
      <w:ind w:left="200"/>
    </w:pPr>
  </w:style>
  <w:style w:type="character" w:styleId="aff0">
    <w:name w:val="Hyperlink"/>
    <w:uiPriority w:val="99"/>
    <w:unhideWhenUsed/>
    <w:rsid w:val="00150971"/>
    <w:rPr>
      <w:color w:val="0000FF"/>
      <w:u w:val="single"/>
    </w:rPr>
  </w:style>
  <w:style w:type="character" w:styleId="aff1">
    <w:name w:val="annotation reference"/>
    <w:uiPriority w:val="99"/>
    <w:semiHidden/>
    <w:unhideWhenUsed/>
    <w:rsid w:val="00D8503C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D8503C"/>
  </w:style>
  <w:style w:type="character" w:customStyle="1" w:styleId="aff3">
    <w:name w:val="Текст примечания Знак"/>
    <w:link w:val="aff2"/>
    <w:uiPriority w:val="99"/>
    <w:rsid w:val="00D8503C"/>
    <w:rPr>
      <w:lang w:val="en-US" w:eastAsia="en-US" w:bidi="en-US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D8503C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D8503C"/>
    <w:rPr>
      <w:b/>
      <w:bCs/>
      <w:lang w:val="en-US" w:eastAsia="en-US" w:bidi="en-US"/>
    </w:rPr>
  </w:style>
  <w:style w:type="paragraph" w:styleId="a">
    <w:name w:val="List Bullet"/>
    <w:basedOn w:val="a0"/>
    <w:uiPriority w:val="99"/>
    <w:unhideWhenUsed/>
    <w:rsid w:val="00EF64F7"/>
    <w:pPr>
      <w:numPr>
        <w:numId w:val="1"/>
      </w:numPr>
      <w:contextualSpacing/>
    </w:pPr>
    <w:rPr>
      <w:rFonts w:eastAsia="Calibri"/>
      <w:sz w:val="22"/>
      <w:szCs w:val="22"/>
    </w:rPr>
  </w:style>
  <w:style w:type="paragraph" w:customStyle="1" w:styleId="in">
    <w:name w:val="in_Основной текст"/>
    <w:basedOn w:val="a0"/>
    <w:link w:val="in0"/>
    <w:rsid w:val="00251807"/>
    <w:pPr>
      <w:jc w:val="both"/>
    </w:pPr>
    <w:rPr>
      <w:lang w:val="x-none" w:eastAsia="x-none"/>
    </w:rPr>
  </w:style>
  <w:style w:type="character" w:customStyle="1" w:styleId="in0">
    <w:name w:val="in_Основной текст Знак"/>
    <w:link w:val="in"/>
    <w:rsid w:val="00251807"/>
    <w:rPr>
      <w:rFonts w:ascii="Times New Roman" w:hAnsi="Times New Roman"/>
      <w:sz w:val="24"/>
      <w:szCs w:val="24"/>
    </w:rPr>
  </w:style>
  <w:style w:type="paragraph" w:customStyle="1" w:styleId="In1">
    <w:name w:val="In_список"/>
    <w:basedOn w:val="a0"/>
    <w:rsid w:val="00251807"/>
    <w:pPr>
      <w:tabs>
        <w:tab w:val="num" w:pos="1429"/>
      </w:tabs>
      <w:spacing w:after="100" w:afterAutospacing="1"/>
      <w:ind w:left="1429" w:hanging="360"/>
    </w:pPr>
  </w:style>
  <w:style w:type="character" w:customStyle="1" w:styleId="FontStyle104">
    <w:name w:val="Font Style104"/>
    <w:rsid w:val="00251807"/>
    <w:rPr>
      <w:rFonts w:ascii="Arial" w:hAnsi="Arial" w:cs="Arial"/>
      <w:b/>
      <w:bCs/>
      <w:sz w:val="30"/>
      <w:szCs w:val="30"/>
    </w:rPr>
  </w:style>
  <w:style w:type="paragraph" w:customStyle="1" w:styleId="Default">
    <w:name w:val="Default"/>
    <w:rsid w:val="002518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4D04E1"/>
    <w:pPr>
      <w:spacing w:after="100"/>
      <w:ind w:left="400"/>
    </w:pPr>
  </w:style>
  <w:style w:type="paragraph" w:styleId="aff6">
    <w:name w:val="endnote text"/>
    <w:basedOn w:val="a0"/>
    <w:link w:val="aff7"/>
    <w:uiPriority w:val="99"/>
    <w:semiHidden/>
    <w:unhideWhenUsed/>
    <w:rsid w:val="00D14B63"/>
  </w:style>
  <w:style w:type="character" w:customStyle="1" w:styleId="aff7">
    <w:name w:val="Текст концевой сноски Знак"/>
    <w:link w:val="aff6"/>
    <w:uiPriority w:val="99"/>
    <w:semiHidden/>
    <w:rsid w:val="00D14B63"/>
    <w:rPr>
      <w:lang w:val="en-US" w:eastAsia="en-US" w:bidi="en-US"/>
    </w:rPr>
  </w:style>
  <w:style w:type="character" w:styleId="aff8">
    <w:name w:val="endnote reference"/>
    <w:uiPriority w:val="99"/>
    <w:semiHidden/>
    <w:unhideWhenUsed/>
    <w:rsid w:val="00D14B63"/>
    <w:rPr>
      <w:vertAlign w:val="superscript"/>
    </w:rPr>
  </w:style>
  <w:style w:type="paragraph" w:styleId="aff9">
    <w:name w:val="footnote text"/>
    <w:basedOn w:val="a0"/>
    <w:link w:val="affa"/>
    <w:uiPriority w:val="99"/>
    <w:semiHidden/>
    <w:unhideWhenUsed/>
    <w:rsid w:val="00D14B63"/>
  </w:style>
  <w:style w:type="character" w:customStyle="1" w:styleId="affa">
    <w:name w:val="Текст сноски Знак"/>
    <w:link w:val="aff9"/>
    <w:uiPriority w:val="99"/>
    <w:semiHidden/>
    <w:rsid w:val="00D14B63"/>
    <w:rPr>
      <w:lang w:val="en-US" w:eastAsia="en-US" w:bidi="en-US"/>
    </w:rPr>
  </w:style>
  <w:style w:type="character" w:styleId="affb">
    <w:name w:val="footnote reference"/>
    <w:uiPriority w:val="99"/>
    <w:semiHidden/>
    <w:unhideWhenUsed/>
    <w:rsid w:val="00D14B63"/>
    <w:rPr>
      <w:vertAlign w:val="superscript"/>
    </w:rPr>
  </w:style>
  <w:style w:type="paragraph" w:styleId="24">
    <w:name w:val="Body Text 2"/>
    <w:basedOn w:val="a0"/>
    <w:link w:val="25"/>
    <w:rsid w:val="00F55F0E"/>
    <w:pPr>
      <w:jc w:val="center"/>
    </w:pPr>
    <w:rPr>
      <w:b/>
      <w:sz w:val="28"/>
      <w:lang w:val="x-none" w:eastAsia="x-none"/>
    </w:rPr>
  </w:style>
  <w:style w:type="character" w:customStyle="1" w:styleId="25">
    <w:name w:val="Основной текст 2 Знак"/>
    <w:link w:val="24"/>
    <w:rsid w:val="00F55F0E"/>
    <w:rPr>
      <w:rFonts w:ascii="Times New Roman" w:hAnsi="Times New Roman"/>
      <w:b/>
      <w:sz w:val="28"/>
    </w:rPr>
  </w:style>
  <w:style w:type="paragraph" w:customStyle="1" w:styleId="12">
    <w:name w:val="Стиль1"/>
    <w:basedOn w:val="ad"/>
    <w:link w:val="13"/>
    <w:qFormat/>
    <w:rsid w:val="006D1228"/>
    <w:pPr>
      <w:spacing w:after="60"/>
      <w:jc w:val="both"/>
      <w:outlineLvl w:val="1"/>
    </w:pPr>
    <w:rPr>
      <w:b/>
      <w:color w:val="215868"/>
      <w:sz w:val="28"/>
      <w:szCs w:val="28"/>
      <w:lang w:eastAsia="en-US"/>
    </w:rPr>
  </w:style>
  <w:style w:type="character" w:customStyle="1" w:styleId="13">
    <w:name w:val="Стиль1 Знак"/>
    <w:link w:val="12"/>
    <w:rsid w:val="006D1228"/>
    <w:rPr>
      <w:rFonts w:cs="Calibri"/>
      <w:b/>
      <w:caps/>
      <w:color w:val="215868"/>
      <w:spacing w:val="10"/>
      <w:sz w:val="28"/>
      <w:szCs w:val="28"/>
      <w:lang w:eastAsia="en-US"/>
    </w:rPr>
  </w:style>
  <w:style w:type="paragraph" w:styleId="affc">
    <w:name w:val="Normal (Web)"/>
    <w:basedOn w:val="a0"/>
    <w:uiPriority w:val="99"/>
    <w:unhideWhenUsed/>
    <w:rsid w:val="004F1C3B"/>
    <w:pPr>
      <w:spacing w:before="100" w:beforeAutospacing="1" w:after="100" w:afterAutospacing="1"/>
    </w:pPr>
  </w:style>
  <w:style w:type="character" w:styleId="affd">
    <w:name w:val="FollowedHyperlink"/>
    <w:uiPriority w:val="99"/>
    <w:semiHidden/>
    <w:unhideWhenUsed/>
    <w:rsid w:val="00582D34"/>
    <w:rPr>
      <w:color w:val="800080"/>
      <w:u w:val="single"/>
    </w:rPr>
  </w:style>
  <w:style w:type="character" w:styleId="affe">
    <w:name w:val="page number"/>
    <w:rsid w:val="0097519E"/>
    <w:rPr>
      <w:rFonts w:ascii="Arial" w:hAnsi="Arial"/>
      <w:b/>
      <w:spacing w:val="-10"/>
      <w:sz w:val="18"/>
    </w:rPr>
  </w:style>
  <w:style w:type="character" w:customStyle="1" w:styleId="apple-converted-space">
    <w:name w:val="apple-converted-space"/>
    <w:basedOn w:val="a1"/>
    <w:rsid w:val="008825B4"/>
  </w:style>
  <w:style w:type="paragraph" w:styleId="afff">
    <w:name w:val="Body Text"/>
    <w:basedOn w:val="a0"/>
    <w:link w:val="afff0"/>
    <w:uiPriority w:val="99"/>
    <w:unhideWhenUsed/>
    <w:rsid w:val="00393D9D"/>
    <w:pPr>
      <w:spacing w:after="120"/>
    </w:pPr>
  </w:style>
  <w:style w:type="character" w:customStyle="1" w:styleId="afff0">
    <w:name w:val="Основной текст Знак"/>
    <w:basedOn w:val="a1"/>
    <w:link w:val="afff"/>
    <w:uiPriority w:val="99"/>
    <w:rsid w:val="00393D9D"/>
    <w:rPr>
      <w:rFonts w:ascii="Times New Roman" w:hAnsi="Times New Roman"/>
      <w:sz w:val="24"/>
      <w:lang w:val="en-US" w:eastAsia="en-US" w:bidi="en-US"/>
    </w:rPr>
  </w:style>
  <w:style w:type="character" w:customStyle="1" w:styleId="26">
    <w:name w:val="Основной текст (2)_"/>
    <w:basedOn w:val="a1"/>
    <w:link w:val="27"/>
    <w:rsid w:val="00342603"/>
    <w:rPr>
      <w:rFonts w:ascii="Times New Roman" w:hAnsi="Times New Roman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342603"/>
    <w:pPr>
      <w:widowControl w:val="0"/>
      <w:shd w:val="clear" w:color="auto" w:fill="FFFFFF"/>
      <w:spacing w:before="400" w:after="840" w:line="322" w:lineRule="exact"/>
      <w:ind w:hanging="380"/>
      <w:jc w:val="both"/>
    </w:pPr>
    <w:rPr>
      <w:sz w:val="20"/>
    </w:rPr>
  </w:style>
  <w:style w:type="character" w:customStyle="1" w:styleId="211pt">
    <w:name w:val="Основной текст (2) + 11 pt"/>
    <w:basedOn w:val="26"/>
    <w:rsid w:val="00342603"/>
    <w:rPr>
      <w:rFonts w:ascii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6"/>
    <w:rsid w:val="00342603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9D2344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uiPriority w:val="99"/>
    <w:semiHidden/>
    <w:unhideWhenUsed/>
    <w:rsid w:val="009C1AF6"/>
    <w:rPr>
      <w:rFonts w:ascii="Consolas" w:hAnsi="Consolas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9C1AF6"/>
    <w:rPr>
      <w:rFonts w:ascii="Consolas" w:hAnsi="Consolas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811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FD28F2"/>
    <w:pPr>
      <w:numPr>
        <w:numId w:val="2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2">
    <w:name w:val="heading 2"/>
    <w:basedOn w:val="a0"/>
    <w:next w:val="a0"/>
    <w:link w:val="20"/>
    <w:uiPriority w:val="9"/>
    <w:qFormat/>
    <w:rsid w:val="00A558A9"/>
    <w:pPr>
      <w:numPr>
        <w:ilvl w:val="1"/>
        <w:numId w:val="2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0"/>
    <w:next w:val="a0"/>
    <w:link w:val="30"/>
    <w:qFormat/>
    <w:rsid w:val="00CD4990"/>
    <w:pPr>
      <w:numPr>
        <w:ilvl w:val="2"/>
        <w:numId w:val="2"/>
      </w:numP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4">
    <w:name w:val="heading 4"/>
    <w:basedOn w:val="a0"/>
    <w:next w:val="a0"/>
    <w:link w:val="40"/>
    <w:qFormat/>
    <w:rsid w:val="00427BF6"/>
    <w:pPr>
      <w:numPr>
        <w:ilvl w:val="3"/>
        <w:numId w:val="2"/>
      </w:numP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5">
    <w:name w:val="heading 5"/>
    <w:basedOn w:val="a0"/>
    <w:next w:val="a0"/>
    <w:link w:val="50"/>
    <w:uiPriority w:val="9"/>
    <w:qFormat/>
    <w:rsid w:val="009D53CC"/>
    <w:pPr>
      <w:numPr>
        <w:ilvl w:val="4"/>
        <w:numId w:val="2"/>
      </w:num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6">
    <w:name w:val="heading 6"/>
    <w:basedOn w:val="a0"/>
    <w:next w:val="a0"/>
    <w:link w:val="60"/>
    <w:uiPriority w:val="9"/>
    <w:qFormat/>
    <w:rsid w:val="009D53CC"/>
    <w:pPr>
      <w:numPr>
        <w:ilvl w:val="5"/>
        <w:numId w:val="2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9D53CC"/>
    <w:pPr>
      <w:numPr>
        <w:ilvl w:val="6"/>
        <w:numId w:val="2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8">
    <w:name w:val="heading 8"/>
    <w:basedOn w:val="a0"/>
    <w:next w:val="a0"/>
    <w:link w:val="80"/>
    <w:uiPriority w:val="9"/>
    <w:qFormat/>
    <w:rsid w:val="009D53CC"/>
    <w:pPr>
      <w:numPr>
        <w:ilvl w:val="7"/>
        <w:numId w:val="2"/>
      </w:num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0"/>
    <w:next w:val="a0"/>
    <w:link w:val="90"/>
    <w:uiPriority w:val="9"/>
    <w:qFormat/>
    <w:rsid w:val="009D53CC"/>
    <w:pPr>
      <w:numPr>
        <w:ilvl w:val="8"/>
        <w:numId w:val="2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28F2"/>
    <w:rPr>
      <w:rFonts w:ascii="Times New Roman" w:hAnsi="Times New Roman"/>
      <w:b/>
      <w:bCs/>
      <w:caps/>
      <w:color w:val="FFFFFF"/>
      <w:spacing w:val="15"/>
      <w:sz w:val="22"/>
      <w:szCs w:val="22"/>
      <w:shd w:val="clear" w:color="auto" w:fill="4F81BD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A558A9"/>
    <w:rPr>
      <w:rFonts w:ascii="Times New Roman" w:hAnsi="Times New Roman"/>
      <w:caps/>
      <w:spacing w:val="15"/>
      <w:sz w:val="22"/>
      <w:szCs w:val="22"/>
      <w:shd w:val="clear" w:color="auto" w:fill="DBE5F1"/>
      <w:lang w:val="en-US" w:eastAsia="en-US" w:bidi="en-US"/>
    </w:rPr>
  </w:style>
  <w:style w:type="character" w:customStyle="1" w:styleId="30">
    <w:name w:val="Заголовок 3 Знак"/>
    <w:link w:val="3"/>
    <w:rsid w:val="00CD4990"/>
    <w:rPr>
      <w:rFonts w:ascii="Times New Roman" w:hAnsi="Times New Roman"/>
      <w:caps/>
      <w:color w:val="243F60"/>
      <w:spacing w:val="15"/>
      <w:sz w:val="22"/>
      <w:szCs w:val="22"/>
      <w:lang w:val="en-US" w:eastAsia="en-US" w:bidi="en-US"/>
    </w:rPr>
  </w:style>
  <w:style w:type="character" w:customStyle="1" w:styleId="40">
    <w:name w:val="Заголовок 4 Знак"/>
    <w:link w:val="4"/>
    <w:rsid w:val="00427BF6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rsid w:val="009D53CC"/>
    <w:rPr>
      <w:rFonts w:ascii="Times New Roman" w:hAnsi="Times New Roman"/>
      <w:caps/>
      <w:color w:val="365F91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9D53CC"/>
    <w:rPr>
      <w:rFonts w:ascii="Times New Roman" w:hAnsi="Times New Roman"/>
      <w:caps/>
      <w:spacing w:val="10"/>
      <w:sz w:val="18"/>
      <w:szCs w:val="18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9D53CC"/>
    <w:rPr>
      <w:rFonts w:ascii="Times New Roman" w:hAnsi="Times New Roman"/>
      <w:i/>
      <w:caps/>
      <w:spacing w:val="10"/>
      <w:sz w:val="18"/>
      <w:szCs w:val="18"/>
      <w:lang w:val="en-US" w:eastAsia="en-US" w:bidi="en-US"/>
    </w:rPr>
  </w:style>
  <w:style w:type="paragraph" w:styleId="a4">
    <w:name w:val="Balloon Text"/>
    <w:basedOn w:val="a0"/>
    <w:link w:val="a5"/>
    <w:uiPriority w:val="99"/>
    <w:semiHidden/>
    <w:unhideWhenUsed/>
    <w:rsid w:val="009D53CC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9D53CC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D53CC"/>
  </w:style>
  <w:style w:type="paragraph" w:styleId="a8">
    <w:name w:val="footer"/>
    <w:basedOn w:val="a0"/>
    <w:link w:val="a9"/>
    <w:uiPriority w:val="99"/>
    <w:unhideWhenUsed/>
    <w:rsid w:val="009D53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D53CC"/>
  </w:style>
  <w:style w:type="paragraph" w:styleId="aa">
    <w:name w:val="caption"/>
    <w:basedOn w:val="a0"/>
    <w:next w:val="a0"/>
    <w:uiPriority w:val="35"/>
    <w:qFormat/>
    <w:rsid w:val="009D53CC"/>
    <w:rPr>
      <w:b/>
      <w:bCs/>
      <w:color w:val="365F91"/>
      <w:sz w:val="16"/>
      <w:szCs w:val="16"/>
    </w:rPr>
  </w:style>
  <w:style w:type="paragraph" w:styleId="ab">
    <w:name w:val="Title"/>
    <w:basedOn w:val="a0"/>
    <w:next w:val="a0"/>
    <w:link w:val="ac"/>
    <w:uiPriority w:val="10"/>
    <w:qFormat/>
    <w:rsid w:val="009D53CC"/>
    <w:pPr>
      <w:spacing w:before="720"/>
    </w:pPr>
    <w:rPr>
      <w:caps/>
      <w:color w:val="4F81BD"/>
      <w:spacing w:val="10"/>
      <w:kern w:val="28"/>
      <w:sz w:val="52"/>
      <w:szCs w:val="52"/>
      <w:lang w:val="x-none" w:eastAsia="x-none"/>
    </w:rPr>
  </w:style>
  <w:style w:type="character" w:customStyle="1" w:styleId="ac">
    <w:name w:val="Название Знак"/>
    <w:link w:val="ab"/>
    <w:uiPriority w:val="10"/>
    <w:rsid w:val="009D53CC"/>
    <w:rPr>
      <w:caps/>
      <w:color w:val="4F81BD"/>
      <w:spacing w:val="10"/>
      <w:kern w:val="28"/>
      <w:sz w:val="52"/>
      <w:szCs w:val="52"/>
    </w:rPr>
  </w:style>
  <w:style w:type="paragraph" w:styleId="ad">
    <w:name w:val="Subtitle"/>
    <w:basedOn w:val="a0"/>
    <w:next w:val="a0"/>
    <w:link w:val="ae"/>
    <w:uiPriority w:val="11"/>
    <w:qFormat/>
    <w:rsid w:val="009D53CC"/>
    <w:pPr>
      <w:spacing w:after="1000"/>
    </w:pPr>
    <w:rPr>
      <w:caps/>
      <w:color w:val="595959"/>
      <w:spacing w:val="10"/>
      <w:lang w:val="x-none" w:eastAsia="x-none"/>
    </w:rPr>
  </w:style>
  <w:style w:type="character" w:customStyle="1" w:styleId="ae">
    <w:name w:val="Подзаголовок Знак"/>
    <w:link w:val="ad"/>
    <w:uiPriority w:val="11"/>
    <w:rsid w:val="009D53CC"/>
    <w:rPr>
      <w:caps/>
      <w:color w:val="595959"/>
      <w:spacing w:val="10"/>
      <w:sz w:val="24"/>
      <w:szCs w:val="24"/>
    </w:rPr>
  </w:style>
  <w:style w:type="character" w:styleId="af">
    <w:name w:val="Strong"/>
    <w:uiPriority w:val="22"/>
    <w:qFormat/>
    <w:rsid w:val="009D53CC"/>
    <w:rPr>
      <w:b/>
      <w:bCs/>
    </w:rPr>
  </w:style>
  <w:style w:type="character" w:styleId="af0">
    <w:name w:val="Emphasis"/>
    <w:uiPriority w:val="20"/>
    <w:qFormat/>
    <w:rsid w:val="009D53CC"/>
    <w:rPr>
      <w:caps/>
      <w:color w:val="243F60"/>
      <w:spacing w:val="5"/>
    </w:rPr>
  </w:style>
  <w:style w:type="paragraph" w:styleId="af1">
    <w:name w:val="No Spacing"/>
    <w:basedOn w:val="a0"/>
    <w:link w:val="af2"/>
    <w:uiPriority w:val="1"/>
    <w:qFormat/>
    <w:rsid w:val="009D53CC"/>
    <w:rPr>
      <w:lang w:val="x-none" w:eastAsia="x-none"/>
    </w:rPr>
  </w:style>
  <w:style w:type="character" w:customStyle="1" w:styleId="af2">
    <w:name w:val="Без интервала Знак"/>
    <w:link w:val="af1"/>
    <w:uiPriority w:val="1"/>
    <w:rsid w:val="009D53CC"/>
    <w:rPr>
      <w:sz w:val="20"/>
      <w:szCs w:val="20"/>
    </w:rPr>
  </w:style>
  <w:style w:type="paragraph" w:styleId="af3">
    <w:name w:val="List Paragraph"/>
    <w:basedOn w:val="a0"/>
    <w:link w:val="af4"/>
    <w:uiPriority w:val="34"/>
    <w:qFormat/>
    <w:rsid w:val="009D53CC"/>
    <w:pPr>
      <w:ind w:left="720"/>
      <w:contextualSpacing/>
    </w:pPr>
  </w:style>
  <w:style w:type="character" w:customStyle="1" w:styleId="af4">
    <w:name w:val="Абзац списка Знак"/>
    <w:basedOn w:val="a1"/>
    <w:link w:val="af3"/>
    <w:uiPriority w:val="34"/>
    <w:rsid w:val="0085157C"/>
    <w:rPr>
      <w:rFonts w:ascii="Times New Roman" w:hAnsi="Times New Roman"/>
      <w:sz w:val="24"/>
      <w:lang w:val="en-US" w:eastAsia="en-US" w:bidi="en-US"/>
    </w:rPr>
  </w:style>
  <w:style w:type="paragraph" w:customStyle="1" w:styleId="21">
    <w:name w:val="Цитата 21"/>
    <w:aliases w:val="Рисунок"/>
    <w:basedOn w:val="a0"/>
    <w:next w:val="a0"/>
    <w:link w:val="22"/>
    <w:uiPriority w:val="29"/>
    <w:qFormat/>
    <w:rsid w:val="00A22C76"/>
    <w:pPr>
      <w:numPr>
        <w:numId w:val="3"/>
      </w:numPr>
    </w:pPr>
    <w:rPr>
      <w:i/>
      <w:iCs/>
    </w:rPr>
  </w:style>
  <w:style w:type="character" w:customStyle="1" w:styleId="22">
    <w:name w:val="Цитата 2 Знак"/>
    <w:aliases w:val="Рисунок Знак"/>
    <w:link w:val="21"/>
    <w:uiPriority w:val="29"/>
    <w:rsid w:val="00A22C76"/>
    <w:rPr>
      <w:rFonts w:ascii="Times New Roman" w:hAnsi="Times New Roman"/>
      <w:i/>
      <w:iCs/>
      <w:sz w:val="24"/>
      <w:lang w:val="en-US" w:eastAsia="en-US" w:bidi="en-US"/>
    </w:rPr>
  </w:style>
  <w:style w:type="paragraph" w:styleId="af5">
    <w:name w:val="Intense Quote"/>
    <w:basedOn w:val="a0"/>
    <w:next w:val="a0"/>
    <w:link w:val="af6"/>
    <w:uiPriority w:val="30"/>
    <w:qFormat/>
    <w:rsid w:val="009D53CC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lang w:val="x-none" w:eastAsia="x-none"/>
    </w:rPr>
  </w:style>
  <w:style w:type="character" w:customStyle="1" w:styleId="af6">
    <w:name w:val="Выделенная цитата Знак"/>
    <w:link w:val="af5"/>
    <w:uiPriority w:val="30"/>
    <w:rsid w:val="009D53CC"/>
    <w:rPr>
      <w:i/>
      <w:iCs/>
      <w:color w:val="4F81BD"/>
      <w:sz w:val="20"/>
      <w:szCs w:val="20"/>
    </w:rPr>
  </w:style>
  <w:style w:type="character" w:styleId="af7">
    <w:name w:val="Subtle Emphasis"/>
    <w:uiPriority w:val="19"/>
    <w:qFormat/>
    <w:rsid w:val="009D53CC"/>
    <w:rPr>
      <w:i/>
      <w:iCs/>
      <w:color w:val="243F60"/>
    </w:rPr>
  </w:style>
  <w:style w:type="character" w:styleId="af8">
    <w:name w:val="Intense Emphasis"/>
    <w:uiPriority w:val="21"/>
    <w:qFormat/>
    <w:rsid w:val="009D53CC"/>
    <w:rPr>
      <w:b/>
      <w:bCs/>
      <w:caps/>
      <w:color w:val="243F60"/>
      <w:spacing w:val="10"/>
    </w:rPr>
  </w:style>
  <w:style w:type="character" w:styleId="af9">
    <w:name w:val="Subtle Reference"/>
    <w:uiPriority w:val="31"/>
    <w:qFormat/>
    <w:rsid w:val="009D53CC"/>
    <w:rPr>
      <w:b/>
      <w:bCs/>
      <w:color w:val="4F81BD"/>
    </w:rPr>
  </w:style>
  <w:style w:type="character" w:styleId="afa">
    <w:name w:val="Intense Reference"/>
    <w:uiPriority w:val="32"/>
    <w:qFormat/>
    <w:rsid w:val="009D53CC"/>
    <w:rPr>
      <w:b/>
      <w:bCs/>
      <w:i/>
      <w:iCs/>
      <w:caps/>
      <w:color w:val="4F81BD"/>
    </w:rPr>
  </w:style>
  <w:style w:type="character" w:styleId="afb">
    <w:name w:val="Book Title"/>
    <w:uiPriority w:val="33"/>
    <w:qFormat/>
    <w:rsid w:val="009D53CC"/>
    <w:rPr>
      <w:b/>
      <w:bCs/>
      <w:i/>
      <w:iCs/>
      <w:spacing w:val="9"/>
    </w:rPr>
  </w:style>
  <w:style w:type="paragraph" w:styleId="afc">
    <w:name w:val="TOC Heading"/>
    <w:basedOn w:val="1"/>
    <w:next w:val="a0"/>
    <w:uiPriority w:val="39"/>
    <w:qFormat/>
    <w:rsid w:val="009D53CC"/>
    <w:pPr>
      <w:outlineLvl w:val="9"/>
    </w:pPr>
  </w:style>
  <w:style w:type="table" w:styleId="afd">
    <w:name w:val="Table Grid"/>
    <w:basedOn w:val="a2"/>
    <w:uiPriority w:val="39"/>
    <w:rsid w:val="00E25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Document Map"/>
    <w:basedOn w:val="a0"/>
    <w:link w:val="aff"/>
    <w:uiPriority w:val="99"/>
    <w:semiHidden/>
    <w:unhideWhenUsed/>
    <w:rsid w:val="00917BE6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semiHidden/>
    <w:rsid w:val="00917BE6"/>
    <w:rPr>
      <w:rFonts w:ascii="Tahoma" w:hAnsi="Tahoma" w:cs="Tahoma"/>
      <w:sz w:val="16"/>
      <w:szCs w:val="16"/>
      <w:lang w:val="en-US" w:eastAsia="en-US" w:bidi="en-US"/>
    </w:rPr>
  </w:style>
  <w:style w:type="paragraph" w:styleId="11">
    <w:name w:val="toc 1"/>
    <w:basedOn w:val="a0"/>
    <w:next w:val="a0"/>
    <w:autoRedefine/>
    <w:uiPriority w:val="39"/>
    <w:unhideWhenUsed/>
    <w:rsid w:val="00150971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150971"/>
    <w:pPr>
      <w:spacing w:after="100"/>
      <w:ind w:left="200"/>
    </w:pPr>
  </w:style>
  <w:style w:type="character" w:styleId="aff0">
    <w:name w:val="Hyperlink"/>
    <w:uiPriority w:val="99"/>
    <w:unhideWhenUsed/>
    <w:rsid w:val="00150971"/>
    <w:rPr>
      <w:color w:val="0000FF"/>
      <w:u w:val="single"/>
    </w:rPr>
  </w:style>
  <w:style w:type="character" w:styleId="aff1">
    <w:name w:val="annotation reference"/>
    <w:uiPriority w:val="99"/>
    <w:semiHidden/>
    <w:unhideWhenUsed/>
    <w:rsid w:val="00D8503C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D8503C"/>
  </w:style>
  <w:style w:type="character" w:customStyle="1" w:styleId="aff3">
    <w:name w:val="Текст примечания Знак"/>
    <w:link w:val="aff2"/>
    <w:uiPriority w:val="99"/>
    <w:rsid w:val="00D8503C"/>
    <w:rPr>
      <w:lang w:val="en-US" w:eastAsia="en-US" w:bidi="en-US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D8503C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D8503C"/>
    <w:rPr>
      <w:b/>
      <w:bCs/>
      <w:lang w:val="en-US" w:eastAsia="en-US" w:bidi="en-US"/>
    </w:rPr>
  </w:style>
  <w:style w:type="paragraph" w:styleId="a">
    <w:name w:val="List Bullet"/>
    <w:basedOn w:val="a0"/>
    <w:uiPriority w:val="99"/>
    <w:unhideWhenUsed/>
    <w:rsid w:val="00EF64F7"/>
    <w:pPr>
      <w:numPr>
        <w:numId w:val="1"/>
      </w:numPr>
      <w:contextualSpacing/>
    </w:pPr>
    <w:rPr>
      <w:rFonts w:eastAsia="Calibri"/>
      <w:sz w:val="22"/>
      <w:szCs w:val="22"/>
    </w:rPr>
  </w:style>
  <w:style w:type="paragraph" w:customStyle="1" w:styleId="in">
    <w:name w:val="in_Основной текст"/>
    <w:basedOn w:val="a0"/>
    <w:link w:val="in0"/>
    <w:rsid w:val="00251807"/>
    <w:pPr>
      <w:jc w:val="both"/>
    </w:pPr>
    <w:rPr>
      <w:lang w:val="x-none" w:eastAsia="x-none"/>
    </w:rPr>
  </w:style>
  <w:style w:type="character" w:customStyle="1" w:styleId="in0">
    <w:name w:val="in_Основной текст Знак"/>
    <w:link w:val="in"/>
    <w:rsid w:val="00251807"/>
    <w:rPr>
      <w:rFonts w:ascii="Times New Roman" w:hAnsi="Times New Roman"/>
      <w:sz w:val="24"/>
      <w:szCs w:val="24"/>
    </w:rPr>
  </w:style>
  <w:style w:type="paragraph" w:customStyle="1" w:styleId="In1">
    <w:name w:val="In_список"/>
    <w:basedOn w:val="a0"/>
    <w:rsid w:val="00251807"/>
    <w:pPr>
      <w:tabs>
        <w:tab w:val="num" w:pos="1429"/>
      </w:tabs>
      <w:spacing w:after="100" w:afterAutospacing="1"/>
      <w:ind w:left="1429" w:hanging="360"/>
    </w:pPr>
  </w:style>
  <w:style w:type="character" w:customStyle="1" w:styleId="FontStyle104">
    <w:name w:val="Font Style104"/>
    <w:rsid w:val="00251807"/>
    <w:rPr>
      <w:rFonts w:ascii="Arial" w:hAnsi="Arial" w:cs="Arial"/>
      <w:b/>
      <w:bCs/>
      <w:sz w:val="30"/>
      <w:szCs w:val="30"/>
    </w:rPr>
  </w:style>
  <w:style w:type="paragraph" w:customStyle="1" w:styleId="Default">
    <w:name w:val="Default"/>
    <w:rsid w:val="002518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4D04E1"/>
    <w:pPr>
      <w:spacing w:after="100"/>
      <w:ind w:left="400"/>
    </w:pPr>
  </w:style>
  <w:style w:type="paragraph" w:styleId="aff6">
    <w:name w:val="endnote text"/>
    <w:basedOn w:val="a0"/>
    <w:link w:val="aff7"/>
    <w:uiPriority w:val="99"/>
    <w:semiHidden/>
    <w:unhideWhenUsed/>
    <w:rsid w:val="00D14B63"/>
  </w:style>
  <w:style w:type="character" w:customStyle="1" w:styleId="aff7">
    <w:name w:val="Текст концевой сноски Знак"/>
    <w:link w:val="aff6"/>
    <w:uiPriority w:val="99"/>
    <w:semiHidden/>
    <w:rsid w:val="00D14B63"/>
    <w:rPr>
      <w:lang w:val="en-US" w:eastAsia="en-US" w:bidi="en-US"/>
    </w:rPr>
  </w:style>
  <w:style w:type="character" w:styleId="aff8">
    <w:name w:val="endnote reference"/>
    <w:uiPriority w:val="99"/>
    <w:semiHidden/>
    <w:unhideWhenUsed/>
    <w:rsid w:val="00D14B63"/>
    <w:rPr>
      <w:vertAlign w:val="superscript"/>
    </w:rPr>
  </w:style>
  <w:style w:type="paragraph" w:styleId="aff9">
    <w:name w:val="footnote text"/>
    <w:basedOn w:val="a0"/>
    <w:link w:val="affa"/>
    <w:uiPriority w:val="99"/>
    <w:semiHidden/>
    <w:unhideWhenUsed/>
    <w:rsid w:val="00D14B63"/>
  </w:style>
  <w:style w:type="character" w:customStyle="1" w:styleId="affa">
    <w:name w:val="Текст сноски Знак"/>
    <w:link w:val="aff9"/>
    <w:uiPriority w:val="99"/>
    <w:semiHidden/>
    <w:rsid w:val="00D14B63"/>
    <w:rPr>
      <w:lang w:val="en-US" w:eastAsia="en-US" w:bidi="en-US"/>
    </w:rPr>
  </w:style>
  <w:style w:type="character" w:styleId="affb">
    <w:name w:val="footnote reference"/>
    <w:uiPriority w:val="99"/>
    <w:semiHidden/>
    <w:unhideWhenUsed/>
    <w:rsid w:val="00D14B63"/>
    <w:rPr>
      <w:vertAlign w:val="superscript"/>
    </w:rPr>
  </w:style>
  <w:style w:type="paragraph" w:styleId="24">
    <w:name w:val="Body Text 2"/>
    <w:basedOn w:val="a0"/>
    <w:link w:val="25"/>
    <w:rsid w:val="00F55F0E"/>
    <w:pPr>
      <w:jc w:val="center"/>
    </w:pPr>
    <w:rPr>
      <w:b/>
      <w:sz w:val="28"/>
      <w:lang w:val="x-none" w:eastAsia="x-none"/>
    </w:rPr>
  </w:style>
  <w:style w:type="character" w:customStyle="1" w:styleId="25">
    <w:name w:val="Основной текст 2 Знак"/>
    <w:link w:val="24"/>
    <w:rsid w:val="00F55F0E"/>
    <w:rPr>
      <w:rFonts w:ascii="Times New Roman" w:hAnsi="Times New Roman"/>
      <w:b/>
      <w:sz w:val="28"/>
    </w:rPr>
  </w:style>
  <w:style w:type="paragraph" w:customStyle="1" w:styleId="12">
    <w:name w:val="Стиль1"/>
    <w:basedOn w:val="ad"/>
    <w:link w:val="13"/>
    <w:qFormat/>
    <w:rsid w:val="006D1228"/>
    <w:pPr>
      <w:spacing w:after="60"/>
      <w:jc w:val="both"/>
      <w:outlineLvl w:val="1"/>
    </w:pPr>
    <w:rPr>
      <w:b/>
      <w:color w:val="215868"/>
      <w:sz w:val="28"/>
      <w:szCs w:val="28"/>
      <w:lang w:eastAsia="en-US"/>
    </w:rPr>
  </w:style>
  <w:style w:type="character" w:customStyle="1" w:styleId="13">
    <w:name w:val="Стиль1 Знак"/>
    <w:link w:val="12"/>
    <w:rsid w:val="006D1228"/>
    <w:rPr>
      <w:rFonts w:cs="Calibri"/>
      <w:b/>
      <w:caps/>
      <w:color w:val="215868"/>
      <w:spacing w:val="10"/>
      <w:sz w:val="28"/>
      <w:szCs w:val="28"/>
      <w:lang w:eastAsia="en-US"/>
    </w:rPr>
  </w:style>
  <w:style w:type="paragraph" w:styleId="affc">
    <w:name w:val="Normal (Web)"/>
    <w:basedOn w:val="a0"/>
    <w:uiPriority w:val="99"/>
    <w:unhideWhenUsed/>
    <w:rsid w:val="004F1C3B"/>
    <w:pPr>
      <w:spacing w:before="100" w:beforeAutospacing="1" w:after="100" w:afterAutospacing="1"/>
    </w:pPr>
  </w:style>
  <w:style w:type="character" w:styleId="affd">
    <w:name w:val="FollowedHyperlink"/>
    <w:uiPriority w:val="99"/>
    <w:semiHidden/>
    <w:unhideWhenUsed/>
    <w:rsid w:val="00582D34"/>
    <w:rPr>
      <w:color w:val="800080"/>
      <w:u w:val="single"/>
    </w:rPr>
  </w:style>
  <w:style w:type="character" w:styleId="affe">
    <w:name w:val="page number"/>
    <w:rsid w:val="0097519E"/>
    <w:rPr>
      <w:rFonts w:ascii="Arial" w:hAnsi="Arial"/>
      <w:b/>
      <w:spacing w:val="-10"/>
      <w:sz w:val="18"/>
    </w:rPr>
  </w:style>
  <w:style w:type="character" w:customStyle="1" w:styleId="apple-converted-space">
    <w:name w:val="apple-converted-space"/>
    <w:basedOn w:val="a1"/>
    <w:rsid w:val="008825B4"/>
  </w:style>
  <w:style w:type="paragraph" w:styleId="afff">
    <w:name w:val="Body Text"/>
    <w:basedOn w:val="a0"/>
    <w:link w:val="afff0"/>
    <w:uiPriority w:val="99"/>
    <w:unhideWhenUsed/>
    <w:rsid w:val="00393D9D"/>
    <w:pPr>
      <w:spacing w:after="120"/>
    </w:pPr>
  </w:style>
  <w:style w:type="character" w:customStyle="1" w:styleId="afff0">
    <w:name w:val="Основной текст Знак"/>
    <w:basedOn w:val="a1"/>
    <w:link w:val="afff"/>
    <w:uiPriority w:val="99"/>
    <w:rsid w:val="00393D9D"/>
    <w:rPr>
      <w:rFonts w:ascii="Times New Roman" w:hAnsi="Times New Roman"/>
      <w:sz w:val="24"/>
      <w:lang w:val="en-US" w:eastAsia="en-US" w:bidi="en-US"/>
    </w:rPr>
  </w:style>
  <w:style w:type="character" w:customStyle="1" w:styleId="26">
    <w:name w:val="Основной текст (2)_"/>
    <w:basedOn w:val="a1"/>
    <w:link w:val="27"/>
    <w:rsid w:val="00342603"/>
    <w:rPr>
      <w:rFonts w:ascii="Times New Roman" w:hAnsi="Times New Roman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342603"/>
    <w:pPr>
      <w:widowControl w:val="0"/>
      <w:shd w:val="clear" w:color="auto" w:fill="FFFFFF"/>
      <w:spacing w:before="400" w:after="840" w:line="322" w:lineRule="exact"/>
      <w:ind w:hanging="380"/>
      <w:jc w:val="both"/>
    </w:pPr>
    <w:rPr>
      <w:sz w:val="20"/>
    </w:rPr>
  </w:style>
  <w:style w:type="character" w:customStyle="1" w:styleId="211pt">
    <w:name w:val="Основной текст (2) + 11 pt"/>
    <w:basedOn w:val="26"/>
    <w:rsid w:val="00342603"/>
    <w:rPr>
      <w:rFonts w:ascii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Курсив"/>
    <w:basedOn w:val="26"/>
    <w:rsid w:val="00342603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9D2344"/>
    <w:rPr>
      <w:color w:val="605E5C"/>
      <w:shd w:val="clear" w:color="auto" w:fill="E1DFDD"/>
    </w:rPr>
  </w:style>
  <w:style w:type="paragraph" w:styleId="HTML">
    <w:name w:val="HTML Preformatted"/>
    <w:basedOn w:val="a0"/>
    <w:link w:val="HTML0"/>
    <w:uiPriority w:val="99"/>
    <w:semiHidden/>
    <w:unhideWhenUsed/>
    <w:rsid w:val="009C1AF6"/>
    <w:rPr>
      <w:rFonts w:ascii="Consolas" w:hAnsi="Consolas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9C1AF6"/>
    <w:rPr>
      <w:rFonts w:ascii="Consolas" w:hAnsi="Consolas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73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9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4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9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8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1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5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0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9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7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3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3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8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9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1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2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4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3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7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7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9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9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6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7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1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8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5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7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8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2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5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1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7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9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5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7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4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7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7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0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0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6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2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9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4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4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5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1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5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0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54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9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6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8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0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5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1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1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4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31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4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8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2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5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7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7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3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7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6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4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3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9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9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2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0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7370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4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15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21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64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28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6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2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5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24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4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8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04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5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3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0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4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4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8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1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1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7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5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2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4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4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5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1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9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05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9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1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5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4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0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6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1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13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2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63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5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0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4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8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7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6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8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1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1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1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5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8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5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2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9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1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3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0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0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0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5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3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3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9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4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9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5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8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0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9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6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9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8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4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7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4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6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6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3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5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0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7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8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7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2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2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7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6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3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6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3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3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3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3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0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.243.192.29:8500/svetets/orchestrator/speech" TargetMode="External"/><Relationship Id="rId18" Type="http://schemas.openxmlformats.org/officeDocument/2006/relationships/hyperlink" Target="http://app/monitoring/sa_length_minute_12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10.243.192.29:8500/svetets/orchestrator/speech" TargetMode="External"/><Relationship Id="rId17" Type="http://schemas.openxmlformats.org/officeDocument/2006/relationships/hyperlink" Target="http://app/monitoring/sa_length_1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pp/monitoring/sa_length_minute/" TargetMode="External"/><Relationship Id="rId20" Type="http://schemas.openxmlformats.org/officeDocument/2006/relationships/hyperlink" Target="http://app/monitoring/performance_minut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88.254.33.70:8080/svetets/orchestrator/speech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app/monitoring/sa_length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app/monitoring/performance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app/monitoring/load_length" TargetMode="Externa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ktor\Documents\svn\TELE2%20&#1040;&#1058;&#1057;\&#1084;&#1072;&#1085;&#1095;&#1077;&#1085;&#1082;&#1086;_&#1090;&#1077;&#1085;&#1076;&#1077;&#1088;\&#1056;&#1045;&#1051;&#1048;&#1047;_3\USER%20GUIDE\&#1053;&#1086;&#1074;&#1099;&#1081;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9AD91-8BCF-4887-9025-CF869E6E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Новый шаблон.dotx</Template>
  <TotalTime>5</TotalTime>
  <Pages>20</Pages>
  <Words>4193</Words>
  <Characters>23905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Denis Kuzura</cp:lastModifiedBy>
  <cp:revision>4</cp:revision>
  <cp:lastPrinted>2018-10-05T15:48:00Z</cp:lastPrinted>
  <dcterms:created xsi:type="dcterms:W3CDTF">2021-06-23T12:42:00Z</dcterms:created>
  <dcterms:modified xsi:type="dcterms:W3CDTF">2022-02-08T00:26:00Z</dcterms:modified>
</cp:coreProperties>
</file>